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5E0EC" w14:textId="4DE0C350" w:rsidR="00BE6D62" w:rsidRDefault="00BA162E" w:rsidP="00766DD1">
      <w:pPr>
        <w:spacing w:after="0" w:line="240" w:lineRule="auto"/>
        <w:jc w:val="right"/>
        <w:rPr>
          <w:rFonts w:ascii="Times New Roman" w:hAnsi="Times New Roman" w:cs="Times New Roman"/>
          <w:sz w:val="24"/>
          <w:szCs w:val="24"/>
        </w:rPr>
      </w:pPr>
      <w:r>
        <w:tab/>
      </w:r>
      <w:r>
        <w:tab/>
      </w:r>
      <w:r>
        <w:tab/>
      </w:r>
      <w:r>
        <w:tab/>
      </w:r>
      <w:r>
        <w:tab/>
      </w:r>
      <w:r>
        <w:tab/>
      </w:r>
      <w:r>
        <w:tab/>
      </w:r>
      <w:r>
        <w:tab/>
      </w:r>
      <w:r>
        <w:tab/>
      </w:r>
      <w:r w:rsidR="00BE6D62">
        <w:rPr>
          <w:rFonts w:ascii="Times New Roman" w:hAnsi="Times New Roman" w:cs="Times New Roman"/>
          <w:sz w:val="24"/>
          <w:szCs w:val="24"/>
        </w:rPr>
        <w:t>EELNÕU</w:t>
      </w:r>
    </w:p>
    <w:p w14:paraId="33E3C50F" w14:textId="080141A3" w:rsidR="00CC1312" w:rsidRDefault="00CC1312" w:rsidP="00766DD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5.03.2024</w:t>
      </w:r>
    </w:p>
    <w:p w14:paraId="0D8A52BD" w14:textId="77777777" w:rsidR="00BE6D62" w:rsidRPr="00766DD1" w:rsidRDefault="00BE6D62" w:rsidP="00766DD1">
      <w:pPr>
        <w:spacing w:after="0" w:line="240" w:lineRule="auto"/>
        <w:jc w:val="center"/>
        <w:rPr>
          <w:rFonts w:ascii="Times New Roman" w:hAnsi="Times New Roman" w:cs="Times New Roman"/>
          <w:b/>
          <w:sz w:val="24"/>
          <w:szCs w:val="24"/>
        </w:rPr>
      </w:pPr>
    </w:p>
    <w:p w14:paraId="0E94D5AF" w14:textId="5B4642E8" w:rsidR="00F54B9F" w:rsidRPr="00766DD1" w:rsidRDefault="00BA162E" w:rsidP="00766DD1">
      <w:pPr>
        <w:spacing w:after="0" w:line="240" w:lineRule="auto"/>
        <w:jc w:val="center"/>
        <w:rPr>
          <w:rFonts w:ascii="Times New Roman" w:hAnsi="Times New Roman" w:cs="Times New Roman"/>
          <w:b/>
          <w:sz w:val="32"/>
          <w:szCs w:val="32"/>
        </w:rPr>
      </w:pPr>
      <w:r w:rsidRPr="00766DD1">
        <w:rPr>
          <w:rFonts w:ascii="Times New Roman" w:hAnsi="Times New Roman" w:cs="Times New Roman"/>
          <w:b/>
          <w:sz w:val="32"/>
          <w:szCs w:val="32"/>
        </w:rPr>
        <w:t>Tulumaksuseaduse</w:t>
      </w:r>
      <w:r w:rsidR="00970C48" w:rsidRPr="00766DD1">
        <w:rPr>
          <w:rFonts w:ascii="Times New Roman" w:hAnsi="Times New Roman" w:cs="Times New Roman"/>
          <w:b/>
          <w:sz w:val="32"/>
          <w:szCs w:val="32"/>
        </w:rPr>
        <w:t xml:space="preserve"> ja kogumispensionide seaduse</w:t>
      </w:r>
      <w:r w:rsidRPr="00766DD1">
        <w:rPr>
          <w:rFonts w:ascii="Times New Roman" w:hAnsi="Times New Roman" w:cs="Times New Roman"/>
          <w:b/>
          <w:sz w:val="32"/>
          <w:szCs w:val="32"/>
        </w:rPr>
        <w:t xml:space="preserve"> muutmise seadus</w:t>
      </w:r>
    </w:p>
    <w:p w14:paraId="7FCD6B43" w14:textId="77777777" w:rsidR="00BE6D62" w:rsidRDefault="00BE6D62" w:rsidP="00766DD1">
      <w:pPr>
        <w:spacing w:after="0" w:line="240" w:lineRule="auto"/>
        <w:jc w:val="both"/>
        <w:rPr>
          <w:rFonts w:ascii="Times New Roman" w:hAnsi="Times New Roman" w:cs="Times New Roman"/>
          <w:sz w:val="24"/>
          <w:szCs w:val="24"/>
        </w:rPr>
      </w:pPr>
    </w:p>
    <w:p w14:paraId="0698D35E" w14:textId="77777777" w:rsidR="00BE6D62" w:rsidRDefault="00BE6D62" w:rsidP="00766DD1">
      <w:pPr>
        <w:spacing w:after="0" w:line="240" w:lineRule="auto"/>
        <w:jc w:val="both"/>
        <w:rPr>
          <w:rFonts w:ascii="Times New Roman" w:hAnsi="Times New Roman" w:cs="Times New Roman"/>
          <w:b/>
          <w:sz w:val="24"/>
          <w:szCs w:val="24"/>
        </w:rPr>
      </w:pPr>
      <w:r w:rsidRPr="00BE6D62">
        <w:rPr>
          <w:rFonts w:ascii="Times New Roman" w:hAnsi="Times New Roman" w:cs="Times New Roman"/>
          <w:b/>
          <w:sz w:val="24"/>
          <w:szCs w:val="24"/>
        </w:rPr>
        <w:t>§ 1. Tulumaksuseaduse muutmine</w:t>
      </w:r>
    </w:p>
    <w:p w14:paraId="2FF17186" w14:textId="77777777" w:rsidR="0084711F" w:rsidRDefault="0084711F" w:rsidP="00766DD1">
      <w:pPr>
        <w:spacing w:after="0" w:line="240" w:lineRule="auto"/>
        <w:jc w:val="both"/>
        <w:rPr>
          <w:rFonts w:ascii="Times New Roman" w:hAnsi="Times New Roman" w:cs="Times New Roman"/>
          <w:b/>
          <w:sz w:val="24"/>
          <w:szCs w:val="24"/>
        </w:rPr>
      </w:pPr>
    </w:p>
    <w:p w14:paraId="5C9CFA3E" w14:textId="77777777" w:rsidR="00BA162E" w:rsidRDefault="00BA162E" w:rsidP="00766DD1">
      <w:pPr>
        <w:spacing w:after="0" w:line="240" w:lineRule="auto"/>
        <w:jc w:val="both"/>
        <w:rPr>
          <w:rFonts w:ascii="Times New Roman" w:hAnsi="Times New Roman" w:cs="Times New Roman"/>
          <w:sz w:val="24"/>
          <w:szCs w:val="24"/>
        </w:rPr>
      </w:pPr>
      <w:r w:rsidRPr="00BA162E">
        <w:rPr>
          <w:rFonts w:ascii="Times New Roman" w:hAnsi="Times New Roman" w:cs="Times New Roman"/>
          <w:sz w:val="24"/>
          <w:szCs w:val="24"/>
        </w:rPr>
        <w:t>Tulumaksuseaduse</w:t>
      </w:r>
      <w:r>
        <w:rPr>
          <w:rFonts w:ascii="Times New Roman" w:hAnsi="Times New Roman" w:cs="Times New Roman"/>
          <w:sz w:val="24"/>
          <w:szCs w:val="24"/>
        </w:rPr>
        <w:t>s tehakse järgmised muudatused:</w:t>
      </w:r>
    </w:p>
    <w:p w14:paraId="0D391131" w14:textId="77777777" w:rsidR="002F4DE4" w:rsidRDefault="002F4DE4" w:rsidP="00766DD1">
      <w:pPr>
        <w:spacing w:after="0" w:line="240" w:lineRule="auto"/>
        <w:jc w:val="both"/>
        <w:rPr>
          <w:rFonts w:ascii="Times New Roman" w:hAnsi="Times New Roman" w:cs="Times New Roman"/>
          <w:sz w:val="24"/>
          <w:szCs w:val="24"/>
        </w:rPr>
      </w:pPr>
    </w:p>
    <w:p w14:paraId="61553128" w14:textId="1CC15F29" w:rsidR="00F32EE9" w:rsidRPr="00F32EE9" w:rsidRDefault="00234605" w:rsidP="00766DD1">
      <w:pPr>
        <w:spacing w:after="0" w:line="240" w:lineRule="auto"/>
        <w:jc w:val="both"/>
        <w:rPr>
          <w:rFonts w:ascii="Times New Roman" w:hAnsi="Times New Roman" w:cs="Times New Roman"/>
          <w:sz w:val="24"/>
          <w:szCs w:val="24"/>
        </w:rPr>
      </w:pPr>
      <w:r w:rsidRPr="00FB07AB">
        <w:rPr>
          <w:rFonts w:ascii="Times New Roman" w:hAnsi="Times New Roman" w:cs="Times New Roman"/>
          <w:b/>
          <w:bCs/>
          <w:sz w:val="24"/>
          <w:szCs w:val="24"/>
        </w:rPr>
        <w:t>1</w:t>
      </w:r>
      <w:r w:rsidR="00F32EE9" w:rsidRPr="00FB07AB">
        <w:rPr>
          <w:rFonts w:ascii="Times New Roman" w:hAnsi="Times New Roman" w:cs="Times New Roman"/>
          <w:b/>
          <w:bCs/>
          <w:sz w:val="24"/>
          <w:szCs w:val="24"/>
        </w:rPr>
        <w:t>)</w:t>
      </w:r>
      <w:r w:rsidR="00F32EE9" w:rsidRPr="00F32EE9">
        <w:rPr>
          <w:rFonts w:ascii="Times New Roman" w:hAnsi="Times New Roman" w:cs="Times New Roman"/>
          <w:sz w:val="24"/>
          <w:szCs w:val="24"/>
        </w:rPr>
        <w:t xml:space="preserve"> paragrahvi 12 lõikes 3 asendatakse sõnad „kohtu väljamõistetud mittevaralise kahju hüvitis“ sõnadega</w:t>
      </w:r>
      <w:r w:rsidR="00BF0D29">
        <w:rPr>
          <w:rFonts w:ascii="Times New Roman" w:hAnsi="Times New Roman" w:cs="Times New Roman"/>
          <w:sz w:val="24"/>
          <w:szCs w:val="24"/>
        </w:rPr>
        <w:t xml:space="preserve"> „kohtu või vaidluste kohtuväliseks lahendamiseks loodud organi</w:t>
      </w:r>
      <w:r w:rsidR="00F32EE9" w:rsidRPr="00F32EE9">
        <w:rPr>
          <w:rFonts w:ascii="Times New Roman" w:hAnsi="Times New Roman" w:cs="Times New Roman"/>
          <w:sz w:val="24"/>
          <w:szCs w:val="24"/>
        </w:rPr>
        <w:t xml:space="preserve"> välja</w:t>
      </w:r>
      <w:r w:rsidR="00F9650A">
        <w:rPr>
          <w:rFonts w:ascii="Times New Roman" w:hAnsi="Times New Roman" w:cs="Times New Roman"/>
          <w:sz w:val="24"/>
          <w:szCs w:val="24"/>
        </w:rPr>
        <w:t xml:space="preserve"> </w:t>
      </w:r>
      <w:r w:rsidR="00F32EE9" w:rsidRPr="00F32EE9">
        <w:rPr>
          <w:rFonts w:ascii="Times New Roman" w:hAnsi="Times New Roman" w:cs="Times New Roman"/>
          <w:sz w:val="24"/>
          <w:szCs w:val="24"/>
        </w:rPr>
        <w:t>mõistetud või kinnitatud mittevaralise kahju hüvitis“;</w:t>
      </w:r>
    </w:p>
    <w:p w14:paraId="3F3BE59C" w14:textId="77777777" w:rsidR="00B068F6" w:rsidRPr="004B7065" w:rsidRDefault="00B068F6" w:rsidP="00766DD1">
      <w:pPr>
        <w:spacing w:after="0" w:line="240" w:lineRule="auto"/>
        <w:jc w:val="both"/>
        <w:rPr>
          <w:rFonts w:ascii="Times New Roman" w:hAnsi="Times New Roman" w:cs="Times New Roman"/>
          <w:iCs/>
          <w:sz w:val="24"/>
          <w:szCs w:val="24"/>
        </w:rPr>
      </w:pPr>
    </w:p>
    <w:p w14:paraId="77E45E9F" w14:textId="5CF8AFB7" w:rsidR="00EF44BD" w:rsidRDefault="00234605" w:rsidP="00766DD1">
      <w:pPr>
        <w:spacing w:after="0" w:line="240" w:lineRule="auto"/>
        <w:jc w:val="both"/>
        <w:rPr>
          <w:rFonts w:ascii="Times New Roman" w:hAnsi="Times New Roman" w:cs="Times New Roman"/>
          <w:sz w:val="24"/>
          <w:szCs w:val="24"/>
        </w:rPr>
      </w:pPr>
      <w:r w:rsidRPr="00FB07AB">
        <w:rPr>
          <w:rFonts w:ascii="Times New Roman" w:hAnsi="Times New Roman" w:cs="Times New Roman"/>
          <w:b/>
          <w:bCs/>
          <w:sz w:val="24"/>
          <w:szCs w:val="24"/>
        </w:rPr>
        <w:t>2</w:t>
      </w:r>
      <w:r w:rsidR="00EF44BD" w:rsidRPr="00FB07AB">
        <w:rPr>
          <w:rFonts w:ascii="Times New Roman" w:hAnsi="Times New Roman" w:cs="Times New Roman"/>
          <w:b/>
          <w:bCs/>
          <w:sz w:val="24"/>
          <w:szCs w:val="24"/>
        </w:rPr>
        <w:t>)</w:t>
      </w:r>
      <w:r w:rsidR="00EF44BD">
        <w:rPr>
          <w:rFonts w:ascii="Times New Roman" w:hAnsi="Times New Roman" w:cs="Times New Roman"/>
          <w:sz w:val="24"/>
          <w:szCs w:val="24"/>
        </w:rPr>
        <w:t xml:space="preserve"> paragrahvi 15 lõige 1 muudetakse ja sõnastatakse järgmiselt:</w:t>
      </w:r>
    </w:p>
    <w:p w14:paraId="0F0EE882" w14:textId="3401C23D" w:rsidR="00EF44BD" w:rsidRDefault="00EF44BD" w:rsidP="00766D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Tulumaksuga </w:t>
      </w:r>
      <w:commentRangeStart w:id="0"/>
      <w:r>
        <w:rPr>
          <w:rFonts w:ascii="Times New Roman" w:hAnsi="Times New Roman" w:cs="Times New Roman"/>
          <w:sz w:val="24"/>
          <w:szCs w:val="24"/>
        </w:rPr>
        <w:t xml:space="preserve">maksustatakse kasu (§ 37) </w:t>
      </w:r>
      <w:commentRangeEnd w:id="0"/>
      <w:r w:rsidR="009A3F71">
        <w:rPr>
          <w:rStyle w:val="Kommentaariviide"/>
        </w:rPr>
        <w:commentReference w:id="0"/>
      </w:r>
      <w:r>
        <w:rPr>
          <w:rFonts w:ascii="Times New Roman" w:hAnsi="Times New Roman" w:cs="Times New Roman"/>
          <w:sz w:val="24"/>
          <w:szCs w:val="24"/>
        </w:rPr>
        <w:t xml:space="preserve">igasuguse võõrandatava ja varaliselt hinnatava eseme, sealhulgas kinnis- või vallasasja, väärtpaberi, </w:t>
      </w:r>
      <w:r w:rsidRPr="00312B84">
        <w:rPr>
          <w:rFonts w:ascii="Times New Roman" w:hAnsi="Times New Roman" w:cs="Times New Roman"/>
          <w:sz w:val="24"/>
          <w:szCs w:val="24"/>
        </w:rPr>
        <w:t>aktsia,</w:t>
      </w:r>
      <w:r>
        <w:rPr>
          <w:rFonts w:ascii="Times New Roman" w:hAnsi="Times New Roman" w:cs="Times New Roman"/>
          <w:sz w:val="24"/>
          <w:szCs w:val="24"/>
        </w:rPr>
        <w:t xml:space="preserve"> osa, täis- või usaldusühingusse tehtud sissemakse, ühistule makstud osamaksu, investeerimisfondi osaku, </w:t>
      </w:r>
      <w:proofErr w:type="spellStart"/>
      <w:r w:rsidRPr="00234605">
        <w:rPr>
          <w:rFonts w:ascii="Times New Roman" w:hAnsi="Times New Roman" w:cs="Times New Roman"/>
          <w:sz w:val="24"/>
          <w:szCs w:val="24"/>
        </w:rPr>
        <w:t>krüptovara</w:t>
      </w:r>
      <w:proofErr w:type="spellEnd"/>
      <w:r>
        <w:rPr>
          <w:rFonts w:ascii="Times New Roman" w:hAnsi="Times New Roman" w:cs="Times New Roman"/>
          <w:sz w:val="24"/>
          <w:szCs w:val="24"/>
        </w:rPr>
        <w:t xml:space="preserve">, nõudeõiguse, ostueesõiguse, hoonestusõiguse, kasutusvalduse, isikliku kasutusõiguse, rentniku õiguste, tagasiostukohustuse, hüpoteegi, kommertspandi, registerpandi või muu piiratud asjaõiguse või selle järjekoha või muu varalise õiguse (edaspidi </w:t>
      </w:r>
      <w:r w:rsidRPr="00EF44BD">
        <w:rPr>
          <w:rFonts w:ascii="Times New Roman" w:hAnsi="Times New Roman" w:cs="Times New Roman"/>
          <w:i/>
          <w:sz w:val="24"/>
          <w:szCs w:val="24"/>
        </w:rPr>
        <w:t>vara</w:t>
      </w:r>
      <w:r>
        <w:rPr>
          <w:rFonts w:ascii="Times New Roman" w:hAnsi="Times New Roman" w:cs="Times New Roman"/>
          <w:sz w:val="24"/>
          <w:szCs w:val="24"/>
        </w:rPr>
        <w:t xml:space="preserve">) müügist või vahetamisest. </w:t>
      </w:r>
      <w:r w:rsidRPr="00F32EE9">
        <w:rPr>
          <w:rFonts w:ascii="Times New Roman" w:hAnsi="Times New Roman" w:cs="Times New Roman"/>
          <w:sz w:val="24"/>
          <w:szCs w:val="24"/>
        </w:rPr>
        <w:t xml:space="preserve">Väärtpaberi </w:t>
      </w:r>
      <w:r w:rsidRPr="008B0AC0">
        <w:rPr>
          <w:rFonts w:ascii="Times New Roman" w:hAnsi="Times New Roman" w:cs="Times New Roman"/>
          <w:sz w:val="24"/>
          <w:szCs w:val="24"/>
        </w:rPr>
        <w:t xml:space="preserve">või </w:t>
      </w:r>
      <w:r w:rsidR="00312B84" w:rsidRPr="008B0AC0">
        <w:rPr>
          <w:rFonts w:ascii="Times New Roman" w:hAnsi="Times New Roman" w:cs="Times New Roman"/>
          <w:sz w:val="24"/>
          <w:szCs w:val="24"/>
        </w:rPr>
        <w:t>muu varaliselt hinnatava õiguse</w:t>
      </w:r>
      <w:r w:rsidR="00312B84" w:rsidRPr="00F32EE9">
        <w:rPr>
          <w:rFonts w:ascii="Times New Roman" w:hAnsi="Times New Roman" w:cs="Times New Roman"/>
          <w:sz w:val="24"/>
          <w:szCs w:val="24"/>
        </w:rPr>
        <w:t xml:space="preserve"> </w:t>
      </w:r>
      <w:r w:rsidRPr="00F32EE9">
        <w:rPr>
          <w:rFonts w:ascii="Times New Roman" w:hAnsi="Times New Roman" w:cs="Times New Roman"/>
          <w:sz w:val="24"/>
          <w:szCs w:val="24"/>
        </w:rPr>
        <w:t>kehtivuse kaotamist käsitatakse vara müügina.</w:t>
      </w:r>
      <w:r w:rsidR="00312B84" w:rsidRPr="00F32EE9">
        <w:rPr>
          <w:rFonts w:ascii="Times New Roman" w:hAnsi="Times New Roman" w:cs="Times New Roman"/>
          <w:sz w:val="24"/>
          <w:szCs w:val="24"/>
        </w:rPr>
        <w:t>“;</w:t>
      </w:r>
      <w:r>
        <w:rPr>
          <w:rFonts w:ascii="Times New Roman" w:hAnsi="Times New Roman" w:cs="Times New Roman"/>
          <w:sz w:val="24"/>
          <w:szCs w:val="24"/>
        </w:rPr>
        <w:t xml:space="preserve"> </w:t>
      </w:r>
    </w:p>
    <w:p w14:paraId="49FA88AF" w14:textId="76185FB7" w:rsidR="002D5E7A" w:rsidRDefault="002D5E7A" w:rsidP="00766DD1">
      <w:pPr>
        <w:spacing w:after="0" w:line="240" w:lineRule="auto"/>
        <w:jc w:val="both"/>
        <w:rPr>
          <w:rFonts w:ascii="Times New Roman" w:hAnsi="Times New Roman" w:cs="Times New Roman"/>
          <w:sz w:val="24"/>
          <w:szCs w:val="24"/>
        </w:rPr>
      </w:pPr>
    </w:p>
    <w:p w14:paraId="3E182E42" w14:textId="4F0DED99" w:rsidR="00554FB1" w:rsidRDefault="00234605" w:rsidP="00766DD1">
      <w:pPr>
        <w:spacing w:after="0" w:line="240" w:lineRule="auto"/>
        <w:jc w:val="both"/>
        <w:rPr>
          <w:rFonts w:ascii="Times New Roman" w:hAnsi="Times New Roman" w:cs="Times New Roman"/>
          <w:sz w:val="24"/>
          <w:szCs w:val="24"/>
        </w:rPr>
      </w:pPr>
      <w:bookmarkStart w:id="1" w:name="_Hlk148090886"/>
      <w:r w:rsidRPr="00FB07AB">
        <w:rPr>
          <w:rFonts w:ascii="Times New Roman" w:hAnsi="Times New Roman" w:cs="Times New Roman"/>
          <w:b/>
          <w:bCs/>
          <w:sz w:val="24"/>
          <w:szCs w:val="24"/>
        </w:rPr>
        <w:t>3</w:t>
      </w:r>
      <w:r w:rsidR="00445EEC" w:rsidRPr="00FB07AB">
        <w:rPr>
          <w:rFonts w:ascii="Times New Roman" w:hAnsi="Times New Roman" w:cs="Times New Roman"/>
          <w:b/>
          <w:bCs/>
          <w:sz w:val="24"/>
          <w:szCs w:val="24"/>
        </w:rPr>
        <w:t>)</w:t>
      </w:r>
      <w:r w:rsidR="00445EEC">
        <w:rPr>
          <w:rFonts w:ascii="Times New Roman" w:hAnsi="Times New Roman" w:cs="Times New Roman"/>
          <w:sz w:val="24"/>
          <w:szCs w:val="24"/>
        </w:rPr>
        <w:t xml:space="preserve"> paragrahvi 17</w:t>
      </w:r>
      <w:r w:rsidR="00445EEC">
        <w:rPr>
          <w:rFonts w:ascii="Times New Roman" w:hAnsi="Times New Roman" w:cs="Times New Roman"/>
          <w:sz w:val="24"/>
          <w:szCs w:val="24"/>
          <w:vertAlign w:val="superscript"/>
        </w:rPr>
        <w:t>1</w:t>
      </w:r>
      <w:r w:rsidR="00445EEC">
        <w:rPr>
          <w:rFonts w:ascii="Times New Roman" w:hAnsi="Times New Roman" w:cs="Times New Roman"/>
          <w:sz w:val="24"/>
          <w:szCs w:val="24"/>
        </w:rPr>
        <w:t xml:space="preserve"> lõike 2 punkt</w:t>
      </w:r>
      <w:r w:rsidR="00554FB1">
        <w:rPr>
          <w:rFonts w:ascii="Times New Roman" w:hAnsi="Times New Roman" w:cs="Times New Roman"/>
          <w:sz w:val="24"/>
          <w:szCs w:val="24"/>
        </w:rPr>
        <w:t xml:space="preserve"> 3 muudetakse ja sõnastatakse järgmiselt:</w:t>
      </w:r>
    </w:p>
    <w:p w14:paraId="5B596DB6" w14:textId="5D9B5795" w:rsidR="00554FB1" w:rsidRDefault="00554FB1" w:rsidP="00766D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punktidega 1 ja 2 hõlmamata investeerimisfondi </w:t>
      </w:r>
      <w:commentRangeStart w:id="2"/>
      <w:r w:rsidR="00C24BB9">
        <w:rPr>
          <w:rFonts w:ascii="Times New Roman" w:hAnsi="Times New Roman" w:cs="Times New Roman"/>
          <w:sz w:val="24"/>
          <w:szCs w:val="24"/>
        </w:rPr>
        <w:t>(</w:t>
      </w:r>
      <w:r>
        <w:rPr>
          <w:rFonts w:ascii="Times New Roman" w:hAnsi="Times New Roman" w:cs="Times New Roman"/>
          <w:sz w:val="24"/>
          <w:szCs w:val="24"/>
        </w:rPr>
        <w:t>välja arvatud tegevusloata väikefondi</w:t>
      </w:r>
      <w:r w:rsidR="00C24BB9">
        <w:rPr>
          <w:rFonts w:ascii="Times New Roman" w:hAnsi="Times New Roman" w:cs="Times New Roman"/>
          <w:sz w:val="24"/>
          <w:szCs w:val="24"/>
        </w:rPr>
        <w:t>)</w:t>
      </w:r>
      <w:r>
        <w:rPr>
          <w:rFonts w:ascii="Times New Roman" w:hAnsi="Times New Roman" w:cs="Times New Roman"/>
          <w:sz w:val="24"/>
          <w:szCs w:val="24"/>
        </w:rPr>
        <w:t xml:space="preserve"> </w:t>
      </w:r>
      <w:bookmarkEnd w:id="1"/>
      <w:commentRangeEnd w:id="2"/>
      <w:r w:rsidR="00560A0E">
        <w:rPr>
          <w:rStyle w:val="Kommentaariviide"/>
        </w:rPr>
        <w:commentReference w:id="2"/>
      </w:r>
      <w:r>
        <w:rPr>
          <w:rFonts w:ascii="Times New Roman" w:hAnsi="Times New Roman" w:cs="Times New Roman"/>
          <w:sz w:val="24"/>
          <w:szCs w:val="24"/>
        </w:rPr>
        <w:t>aktsiat või osakut investeerimisfondide seaduse tähenduses või punktis 1 nimetatud välisriigis asutatud sellise investeerimisfondi aktsiat või osakut, mille üle tehakse finantsjärelevalvet;“;</w:t>
      </w:r>
    </w:p>
    <w:p w14:paraId="1CCD74BE" w14:textId="77777777" w:rsidR="00445EEC" w:rsidRDefault="00445EEC" w:rsidP="00766DD1">
      <w:pPr>
        <w:spacing w:after="0" w:line="240" w:lineRule="auto"/>
        <w:jc w:val="both"/>
        <w:rPr>
          <w:rFonts w:ascii="Times New Roman" w:hAnsi="Times New Roman" w:cs="Times New Roman"/>
          <w:sz w:val="24"/>
          <w:szCs w:val="24"/>
        </w:rPr>
      </w:pPr>
    </w:p>
    <w:p w14:paraId="2B5A8A07" w14:textId="72F607C2" w:rsidR="00A94340" w:rsidRDefault="00234605" w:rsidP="00766DD1">
      <w:pPr>
        <w:spacing w:after="0" w:line="240" w:lineRule="auto"/>
        <w:jc w:val="both"/>
        <w:rPr>
          <w:rFonts w:ascii="Times New Roman" w:hAnsi="Times New Roman" w:cs="Times New Roman"/>
          <w:sz w:val="24"/>
          <w:szCs w:val="24"/>
        </w:rPr>
      </w:pPr>
      <w:r w:rsidRPr="00FB07AB">
        <w:rPr>
          <w:rFonts w:ascii="Times New Roman" w:hAnsi="Times New Roman" w:cs="Times New Roman"/>
          <w:b/>
          <w:bCs/>
          <w:sz w:val="24"/>
          <w:szCs w:val="24"/>
        </w:rPr>
        <w:t>4</w:t>
      </w:r>
      <w:r w:rsidR="00C464B3" w:rsidRPr="00FB07AB">
        <w:rPr>
          <w:rFonts w:ascii="Times New Roman" w:hAnsi="Times New Roman" w:cs="Times New Roman"/>
          <w:b/>
          <w:bCs/>
          <w:sz w:val="24"/>
          <w:szCs w:val="24"/>
        </w:rPr>
        <w:t>)</w:t>
      </w:r>
      <w:r w:rsidR="00C464B3">
        <w:rPr>
          <w:rFonts w:ascii="Times New Roman" w:hAnsi="Times New Roman" w:cs="Times New Roman"/>
          <w:sz w:val="24"/>
          <w:szCs w:val="24"/>
        </w:rPr>
        <w:t xml:space="preserve"> paragrahvi</w:t>
      </w:r>
      <w:r w:rsidR="0034209F">
        <w:rPr>
          <w:rFonts w:ascii="Times New Roman" w:hAnsi="Times New Roman" w:cs="Times New Roman"/>
          <w:sz w:val="24"/>
          <w:szCs w:val="24"/>
        </w:rPr>
        <w:t xml:space="preserve"> 17</w:t>
      </w:r>
      <w:r w:rsidR="00C858D1">
        <w:rPr>
          <w:rFonts w:ascii="Times New Roman" w:hAnsi="Times New Roman" w:cs="Times New Roman"/>
          <w:sz w:val="24"/>
          <w:szCs w:val="24"/>
          <w:vertAlign w:val="superscript"/>
        </w:rPr>
        <w:t>1</w:t>
      </w:r>
      <w:r w:rsidR="00C858D1">
        <w:rPr>
          <w:rFonts w:ascii="Times New Roman" w:hAnsi="Times New Roman" w:cs="Times New Roman"/>
          <w:sz w:val="24"/>
          <w:szCs w:val="24"/>
        </w:rPr>
        <w:t xml:space="preserve"> lõike 2 punktist 5 jäetakse välja tekstiosa „alates 2010. aasta 1. augustist sõlmitud“;</w:t>
      </w:r>
      <w:r w:rsidR="002D5E7A">
        <w:rPr>
          <w:rFonts w:ascii="Times New Roman" w:hAnsi="Times New Roman" w:cs="Times New Roman"/>
          <w:sz w:val="24"/>
          <w:szCs w:val="24"/>
        </w:rPr>
        <w:t xml:space="preserve"> </w:t>
      </w:r>
    </w:p>
    <w:p w14:paraId="4B6DE9F6" w14:textId="77777777" w:rsidR="00A94340" w:rsidRDefault="00A94340" w:rsidP="00766DD1">
      <w:pPr>
        <w:spacing w:after="0" w:line="240" w:lineRule="auto"/>
        <w:jc w:val="both"/>
        <w:rPr>
          <w:rFonts w:ascii="Times New Roman" w:hAnsi="Times New Roman" w:cs="Times New Roman"/>
          <w:sz w:val="24"/>
          <w:szCs w:val="24"/>
        </w:rPr>
      </w:pPr>
    </w:p>
    <w:p w14:paraId="0B9EC332" w14:textId="6725981F" w:rsidR="00243D70" w:rsidRDefault="00F8583D" w:rsidP="00766DD1">
      <w:pPr>
        <w:spacing w:after="0" w:line="240" w:lineRule="auto"/>
        <w:jc w:val="both"/>
        <w:rPr>
          <w:rFonts w:ascii="Times New Roman" w:hAnsi="Times New Roman" w:cs="Times New Roman"/>
          <w:sz w:val="24"/>
          <w:szCs w:val="24"/>
        </w:rPr>
      </w:pPr>
      <w:bookmarkStart w:id="3" w:name="_Hlk148697053"/>
      <w:r w:rsidRPr="00FB07AB">
        <w:rPr>
          <w:rFonts w:ascii="Times New Roman" w:hAnsi="Times New Roman" w:cs="Times New Roman"/>
          <w:b/>
          <w:bCs/>
          <w:sz w:val="24"/>
          <w:szCs w:val="24"/>
        </w:rPr>
        <w:t>5</w:t>
      </w:r>
      <w:r w:rsidR="002F4DE4" w:rsidRPr="00FB07AB">
        <w:rPr>
          <w:rFonts w:ascii="Times New Roman" w:hAnsi="Times New Roman" w:cs="Times New Roman"/>
          <w:b/>
          <w:bCs/>
          <w:sz w:val="24"/>
          <w:szCs w:val="24"/>
        </w:rPr>
        <w:t>)</w:t>
      </w:r>
      <w:r w:rsidR="002F4DE4">
        <w:rPr>
          <w:rFonts w:ascii="Times New Roman" w:hAnsi="Times New Roman" w:cs="Times New Roman"/>
          <w:sz w:val="24"/>
          <w:szCs w:val="24"/>
        </w:rPr>
        <w:t xml:space="preserve"> paragrahvi 17</w:t>
      </w:r>
      <w:r w:rsidR="002F4DE4">
        <w:rPr>
          <w:rFonts w:ascii="Times New Roman" w:hAnsi="Times New Roman" w:cs="Times New Roman"/>
          <w:sz w:val="24"/>
          <w:szCs w:val="24"/>
          <w:vertAlign w:val="superscript"/>
        </w:rPr>
        <w:t>1</w:t>
      </w:r>
      <w:r w:rsidR="00243D70">
        <w:rPr>
          <w:rFonts w:ascii="Times New Roman" w:hAnsi="Times New Roman" w:cs="Times New Roman"/>
          <w:sz w:val="24"/>
          <w:szCs w:val="24"/>
        </w:rPr>
        <w:t xml:space="preserve"> lõi</w:t>
      </w:r>
      <w:r w:rsidR="00CD2959">
        <w:rPr>
          <w:rFonts w:ascii="Times New Roman" w:hAnsi="Times New Roman" w:cs="Times New Roman"/>
          <w:sz w:val="24"/>
          <w:szCs w:val="24"/>
        </w:rPr>
        <w:t>get 2 täiendatakse punktidega 8</w:t>
      </w:r>
      <w:r w:rsidR="00CD2959">
        <w:rPr>
          <w:rFonts w:ascii="Times New Roman" w:hAnsi="Times New Roman" w:cs="Times New Roman"/>
          <w:sz w:val="24"/>
          <w:szCs w:val="24"/>
        </w:rPr>
        <w:softHyphen/>
        <w:t>–</w:t>
      </w:r>
      <w:r>
        <w:rPr>
          <w:rFonts w:ascii="Times New Roman" w:hAnsi="Times New Roman" w:cs="Times New Roman"/>
          <w:sz w:val="24"/>
          <w:szCs w:val="24"/>
        </w:rPr>
        <w:t>10</w:t>
      </w:r>
      <w:r w:rsidR="004F46A7">
        <w:rPr>
          <w:rFonts w:ascii="Times New Roman" w:hAnsi="Times New Roman" w:cs="Times New Roman"/>
          <w:sz w:val="24"/>
          <w:szCs w:val="24"/>
        </w:rPr>
        <w:t xml:space="preserve"> </w:t>
      </w:r>
      <w:r w:rsidR="00243D70">
        <w:rPr>
          <w:rFonts w:ascii="Times New Roman" w:hAnsi="Times New Roman" w:cs="Times New Roman"/>
          <w:sz w:val="24"/>
          <w:szCs w:val="24"/>
        </w:rPr>
        <w:t>järgmises sõnastuses:</w:t>
      </w:r>
    </w:p>
    <w:bookmarkEnd w:id="3"/>
    <w:p w14:paraId="64B304E4" w14:textId="1444077C" w:rsidR="00CD2959" w:rsidRDefault="00243D70" w:rsidP="00766D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„8) </w:t>
      </w:r>
      <w:r w:rsidR="00CD2959" w:rsidRPr="006C0B3A">
        <w:rPr>
          <w:rFonts w:ascii="Times New Roman" w:hAnsi="Times New Roman" w:cs="Times New Roman"/>
          <w:sz w:val="24"/>
          <w:szCs w:val="24"/>
        </w:rPr>
        <w:t>pandikirja pandikirjaseaduse</w:t>
      </w:r>
      <w:r w:rsidR="00440B86" w:rsidRPr="006C0B3A">
        <w:rPr>
          <w:rFonts w:ascii="Times New Roman" w:hAnsi="Times New Roman" w:cs="Times New Roman"/>
          <w:sz w:val="24"/>
          <w:szCs w:val="24"/>
        </w:rPr>
        <w:t xml:space="preserve"> või Euroopa Parlamendi ja nõukogu direktiivi (EL) 2019/2162, mis käsitleb pandikirjade emiteerimist ja pandikirjade avalikku järelevalvet ning millega muudetakse direktiive 2009/65/EÜ ja 2014/59/EL (ELT L 328, 18.12.2019, lk 29–57), tähenduses</w:t>
      </w:r>
      <w:r w:rsidR="00CD2959" w:rsidRPr="006C0B3A">
        <w:rPr>
          <w:rFonts w:ascii="Times New Roman" w:hAnsi="Times New Roman" w:cs="Times New Roman"/>
          <w:sz w:val="24"/>
          <w:szCs w:val="24"/>
        </w:rPr>
        <w:t>;</w:t>
      </w:r>
      <w:r w:rsidR="00440B86">
        <w:rPr>
          <w:rFonts w:ascii="Times New Roman" w:hAnsi="Times New Roman" w:cs="Times New Roman"/>
          <w:sz w:val="24"/>
          <w:szCs w:val="24"/>
        </w:rPr>
        <w:t xml:space="preserve"> </w:t>
      </w:r>
    </w:p>
    <w:p w14:paraId="42CF93B7" w14:textId="0E565359" w:rsidR="00C33DE2" w:rsidRPr="00A94340" w:rsidRDefault="00CD2959" w:rsidP="00766DD1">
      <w:pPr>
        <w:spacing w:after="0" w:line="240" w:lineRule="auto"/>
        <w:jc w:val="both"/>
        <w:rPr>
          <w:rFonts w:ascii="Times New Roman" w:hAnsi="Times New Roman" w:cs="Times New Roman"/>
          <w:i/>
          <w:sz w:val="24"/>
          <w:szCs w:val="24"/>
        </w:rPr>
      </w:pPr>
      <w:bookmarkStart w:id="4" w:name="_Hlk148697113"/>
      <w:r>
        <w:rPr>
          <w:rFonts w:ascii="Times New Roman" w:hAnsi="Times New Roman" w:cs="Times New Roman"/>
          <w:sz w:val="24"/>
          <w:szCs w:val="24"/>
        </w:rPr>
        <w:t xml:space="preserve">9) </w:t>
      </w:r>
      <w:r w:rsidR="009467A8">
        <w:rPr>
          <w:rFonts w:ascii="Times New Roman" w:hAnsi="Times New Roman" w:cs="Times New Roman"/>
          <w:sz w:val="24"/>
          <w:szCs w:val="24"/>
        </w:rPr>
        <w:t>laenu</w:t>
      </w:r>
      <w:r w:rsidR="00BD37FE">
        <w:rPr>
          <w:rFonts w:ascii="Times New Roman" w:hAnsi="Times New Roman" w:cs="Times New Roman"/>
          <w:sz w:val="24"/>
          <w:szCs w:val="24"/>
        </w:rPr>
        <w:t>, mis on antud</w:t>
      </w:r>
      <w:r w:rsidR="00A60EC7">
        <w:rPr>
          <w:rFonts w:ascii="Times New Roman" w:hAnsi="Times New Roman" w:cs="Times New Roman"/>
          <w:sz w:val="24"/>
          <w:szCs w:val="24"/>
        </w:rPr>
        <w:t>,</w:t>
      </w:r>
      <w:r w:rsidR="009467A8">
        <w:rPr>
          <w:rFonts w:ascii="Times New Roman" w:hAnsi="Times New Roman" w:cs="Times New Roman"/>
          <w:sz w:val="24"/>
          <w:szCs w:val="24"/>
        </w:rPr>
        <w:t xml:space="preserve"> </w:t>
      </w:r>
      <w:r w:rsidR="00BD37FE">
        <w:rPr>
          <w:rFonts w:ascii="Times New Roman" w:hAnsi="Times New Roman" w:cs="Times New Roman"/>
          <w:sz w:val="24"/>
          <w:szCs w:val="24"/>
        </w:rPr>
        <w:t>ja</w:t>
      </w:r>
      <w:r>
        <w:rPr>
          <w:rFonts w:ascii="Times New Roman" w:hAnsi="Times New Roman" w:cs="Times New Roman"/>
          <w:sz w:val="24"/>
          <w:szCs w:val="24"/>
        </w:rPr>
        <w:t xml:space="preserve"> </w:t>
      </w:r>
      <w:r w:rsidR="00D1716C" w:rsidRPr="009A6A71">
        <w:rPr>
          <w:rFonts w:ascii="Times New Roman" w:hAnsi="Times New Roman" w:cs="Times New Roman"/>
          <w:iCs/>
          <w:sz w:val="24"/>
          <w:szCs w:val="24"/>
        </w:rPr>
        <w:t>väärtpaberit</w:t>
      </w:r>
      <w:r w:rsidR="009A6A71">
        <w:rPr>
          <w:rFonts w:ascii="Times New Roman" w:hAnsi="Times New Roman" w:cs="Times New Roman"/>
          <w:sz w:val="24"/>
          <w:szCs w:val="24"/>
        </w:rPr>
        <w:t xml:space="preserve"> </w:t>
      </w:r>
      <w:r w:rsidR="009A6A71" w:rsidRPr="00E7304D">
        <w:rPr>
          <w:rFonts w:ascii="Times New Roman" w:hAnsi="Times New Roman" w:cs="Times New Roman"/>
          <w:sz w:val="24"/>
          <w:szCs w:val="24"/>
        </w:rPr>
        <w:t xml:space="preserve">või </w:t>
      </w:r>
      <w:r w:rsidR="00E7304D">
        <w:rPr>
          <w:rFonts w:ascii="Times New Roman" w:hAnsi="Times New Roman" w:cs="Times New Roman"/>
          <w:sz w:val="24"/>
          <w:szCs w:val="24"/>
        </w:rPr>
        <w:t>osalust</w:t>
      </w:r>
      <w:r>
        <w:rPr>
          <w:rFonts w:ascii="Times New Roman" w:hAnsi="Times New Roman" w:cs="Times New Roman"/>
          <w:sz w:val="24"/>
          <w:szCs w:val="24"/>
        </w:rPr>
        <w:t xml:space="preserve">, mis on soetatud sellise </w:t>
      </w:r>
      <w:proofErr w:type="spellStart"/>
      <w:r w:rsidR="00C33DE2" w:rsidRPr="000E26EF">
        <w:rPr>
          <w:rFonts w:ascii="Times New Roman" w:hAnsi="Times New Roman" w:cs="Times New Roman"/>
          <w:sz w:val="24"/>
          <w:szCs w:val="24"/>
        </w:rPr>
        <w:t>ühisrahastusteenuse</w:t>
      </w:r>
      <w:proofErr w:type="spellEnd"/>
      <w:r w:rsidR="00C33DE2" w:rsidRPr="000E26EF">
        <w:rPr>
          <w:rFonts w:ascii="Times New Roman" w:hAnsi="Times New Roman" w:cs="Times New Roman"/>
          <w:sz w:val="24"/>
          <w:szCs w:val="24"/>
        </w:rPr>
        <w:t xml:space="preserve"> osutaja</w:t>
      </w:r>
      <w:r>
        <w:rPr>
          <w:rFonts w:ascii="Times New Roman" w:hAnsi="Times New Roman" w:cs="Times New Roman"/>
          <w:sz w:val="24"/>
          <w:szCs w:val="24"/>
        </w:rPr>
        <w:t xml:space="preserve"> vahenduse</w:t>
      </w:r>
      <w:r w:rsidR="00C33DE2" w:rsidRPr="000E26EF">
        <w:rPr>
          <w:rFonts w:ascii="Times New Roman" w:hAnsi="Times New Roman" w:cs="Times New Roman"/>
          <w:sz w:val="24"/>
          <w:szCs w:val="24"/>
        </w:rPr>
        <w:t>l, kelle te</w:t>
      </w:r>
      <w:r>
        <w:rPr>
          <w:rFonts w:ascii="Times New Roman" w:hAnsi="Times New Roman" w:cs="Times New Roman"/>
          <w:sz w:val="24"/>
          <w:szCs w:val="24"/>
        </w:rPr>
        <w:t>gevust</w:t>
      </w:r>
      <w:r w:rsidR="005B534D">
        <w:rPr>
          <w:rFonts w:ascii="Times New Roman" w:hAnsi="Times New Roman" w:cs="Times New Roman"/>
          <w:sz w:val="24"/>
          <w:szCs w:val="24"/>
        </w:rPr>
        <w:t xml:space="preserve"> </w:t>
      </w:r>
      <w:r w:rsidR="00C33DE2" w:rsidRPr="000E26EF">
        <w:rPr>
          <w:rFonts w:ascii="Times New Roman" w:hAnsi="Times New Roman" w:cs="Times New Roman"/>
          <w:sz w:val="24"/>
          <w:szCs w:val="24"/>
        </w:rPr>
        <w:t xml:space="preserve">reguleerib Euroopa Parlamendi ja nõukogu määrus (EL) 2020/1503, mis käsitleb ettevõtjatele Euroopa </w:t>
      </w:r>
      <w:proofErr w:type="spellStart"/>
      <w:r w:rsidR="00C33DE2" w:rsidRPr="000E26EF">
        <w:rPr>
          <w:rFonts w:ascii="Times New Roman" w:hAnsi="Times New Roman" w:cs="Times New Roman"/>
          <w:sz w:val="24"/>
          <w:szCs w:val="24"/>
        </w:rPr>
        <w:t>ühisrahastusteenuse</w:t>
      </w:r>
      <w:proofErr w:type="spellEnd"/>
      <w:r w:rsidR="00C33DE2" w:rsidRPr="000E26EF">
        <w:rPr>
          <w:rFonts w:ascii="Times New Roman" w:hAnsi="Times New Roman" w:cs="Times New Roman"/>
          <w:sz w:val="24"/>
          <w:szCs w:val="24"/>
        </w:rPr>
        <w:t xml:space="preserve"> osutajaid ning millega muudetakse määrust (EL) 2017/1129 ja direktiivi (EL) 2019/1937 </w:t>
      </w:r>
      <w:r w:rsidR="00C33DE2" w:rsidRPr="004F46A7">
        <w:rPr>
          <w:rFonts w:ascii="Times New Roman" w:hAnsi="Times New Roman" w:cs="Times New Roman"/>
          <w:sz w:val="24"/>
          <w:szCs w:val="24"/>
        </w:rPr>
        <w:t>(ELT L 347, 20.10.2020, lk 1–49)</w:t>
      </w:r>
      <w:r>
        <w:rPr>
          <w:rFonts w:ascii="Times New Roman" w:hAnsi="Times New Roman" w:cs="Times New Roman"/>
          <w:sz w:val="24"/>
          <w:szCs w:val="24"/>
        </w:rPr>
        <w:t>;</w:t>
      </w:r>
    </w:p>
    <w:bookmarkEnd w:id="4"/>
    <w:p w14:paraId="3062BB1C" w14:textId="1BA1D94A" w:rsidR="00CD2959" w:rsidRDefault="00CD2959" w:rsidP="00766DD1">
      <w:pPr>
        <w:spacing w:after="0" w:line="240" w:lineRule="auto"/>
        <w:jc w:val="both"/>
        <w:rPr>
          <w:rFonts w:ascii="Times New Roman" w:hAnsi="Times New Roman" w:cs="Times New Roman"/>
          <w:sz w:val="24"/>
          <w:szCs w:val="24"/>
        </w:rPr>
      </w:pPr>
      <w:r w:rsidRPr="00F8583D">
        <w:rPr>
          <w:rFonts w:ascii="Times New Roman" w:hAnsi="Times New Roman" w:cs="Times New Roman"/>
          <w:sz w:val="24"/>
          <w:szCs w:val="24"/>
        </w:rPr>
        <w:t xml:space="preserve">10) </w:t>
      </w:r>
      <w:proofErr w:type="spellStart"/>
      <w:r w:rsidRPr="00F8583D">
        <w:rPr>
          <w:rFonts w:ascii="Times New Roman" w:hAnsi="Times New Roman" w:cs="Times New Roman"/>
          <w:sz w:val="24"/>
          <w:szCs w:val="24"/>
        </w:rPr>
        <w:t>krüptovara</w:t>
      </w:r>
      <w:proofErr w:type="spellEnd"/>
      <w:r w:rsidRPr="00F8583D">
        <w:rPr>
          <w:rFonts w:ascii="Times New Roman" w:hAnsi="Times New Roman" w:cs="Times New Roman"/>
          <w:sz w:val="24"/>
          <w:szCs w:val="24"/>
        </w:rPr>
        <w:t xml:space="preserve">, mis on soetatud </w:t>
      </w:r>
      <w:r w:rsidR="00BD37FE">
        <w:rPr>
          <w:rFonts w:ascii="Times New Roman" w:hAnsi="Times New Roman" w:cs="Times New Roman"/>
          <w:sz w:val="24"/>
          <w:szCs w:val="24"/>
        </w:rPr>
        <w:t xml:space="preserve">sellise </w:t>
      </w:r>
      <w:proofErr w:type="spellStart"/>
      <w:r w:rsidRPr="00F8583D">
        <w:rPr>
          <w:rFonts w:ascii="Times New Roman" w:hAnsi="Times New Roman" w:cs="Times New Roman"/>
          <w:sz w:val="24"/>
          <w:szCs w:val="24"/>
        </w:rPr>
        <w:t>krüptovarateenuse</w:t>
      </w:r>
      <w:proofErr w:type="spellEnd"/>
      <w:r w:rsidRPr="00F8583D">
        <w:rPr>
          <w:rFonts w:ascii="Times New Roman" w:hAnsi="Times New Roman" w:cs="Times New Roman"/>
          <w:sz w:val="24"/>
          <w:szCs w:val="24"/>
        </w:rPr>
        <w:t xml:space="preserve"> osutaja vahendusel</w:t>
      </w:r>
      <w:r w:rsidR="001A3D4E">
        <w:rPr>
          <w:rFonts w:ascii="Times New Roman" w:hAnsi="Times New Roman" w:cs="Times New Roman"/>
          <w:sz w:val="24"/>
          <w:szCs w:val="24"/>
        </w:rPr>
        <w:t xml:space="preserve"> </w:t>
      </w:r>
      <w:r w:rsidR="001A3D4E" w:rsidRPr="0060741A">
        <w:rPr>
          <w:rFonts w:ascii="Times New Roman" w:hAnsi="Times New Roman" w:cs="Times New Roman"/>
          <w:sz w:val="24"/>
          <w:szCs w:val="24"/>
        </w:rPr>
        <w:t xml:space="preserve">või selliselt </w:t>
      </w:r>
      <w:proofErr w:type="spellStart"/>
      <w:r w:rsidR="001A3D4E" w:rsidRPr="0060741A">
        <w:rPr>
          <w:rFonts w:ascii="Times New Roman" w:hAnsi="Times New Roman" w:cs="Times New Roman"/>
          <w:sz w:val="24"/>
          <w:szCs w:val="24"/>
        </w:rPr>
        <w:t>krüptovara</w:t>
      </w:r>
      <w:proofErr w:type="spellEnd"/>
      <w:r w:rsidR="001A3D4E" w:rsidRPr="0060741A">
        <w:rPr>
          <w:rFonts w:ascii="Times New Roman" w:hAnsi="Times New Roman" w:cs="Times New Roman"/>
          <w:sz w:val="24"/>
          <w:szCs w:val="24"/>
        </w:rPr>
        <w:t xml:space="preserve"> emitendilt</w:t>
      </w:r>
      <w:r w:rsidRPr="00F8583D">
        <w:rPr>
          <w:rFonts w:ascii="Times New Roman" w:hAnsi="Times New Roman" w:cs="Times New Roman"/>
          <w:sz w:val="24"/>
          <w:szCs w:val="24"/>
        </w:rPr>
        <w:t xml:space="preserve">, kelle tegevust reguleerib </w:t>
      </w:r>
      <w:r w:rsidRPr="00F8583D">
        <w:rPr>
          <w:rFonts w:ascii="Times New Roman" w:hAnsi="Times New Roman" w:cs="Times New Roman"/>
          <w:bCs/>
          <w:iCs/>
          <w:sz w:val="24"/>
          <w:szCs w:val="24"/>
        </w:rPr>
        <w:t>Euroopa Parlamendi ja nõukogu määrus (EL) 2023/1114,</w:t>
      </w:r>
      <w:r w:rsidR="004F46A7" w:rsidRPr="00F8583D">
        <w:rPr>
          <w:rFonts w:ascii="Times New Roman" w:hAnsi="Times New Roman" w:cs="Times New Roman"/>
          <w:bCs/>
          <w:iCs/>
          <w:sz w:val="24"/>
          <w:szCs w:val="24"/>
        </w:rPr>
        <w:t xml:space="preserve"> </w:t>
      </w:r>
      <w:r w:rsidRPr="00F8583D">
        <w:rPr>
          <w:rFonts w:ascii="Times New Roman" w:hAnsi="Times New Roman" w:cs="Times New Roman"/>
          <w:bCs/>
          <w:iCs/>
          <w:sz w:val="24"/>
          <w:szCs w:val="24"/>
        </w:rPr>
        <w:t xml:space="preserve">mis käsitleb </w:t>
      </w:r>
      <w:proofErr w:type="spellStart"/>
      <w:r w:rsidRPr="00F8583D">
        <w:rPr>
          <w:rFonts w:ascii="Times New Roman" w:hAnsi="Times New Roman" w:cs="Times New Roman"/>
          <w:bCs/>
          <w:iCs/>
          <w:sz w:val="24"/>
          <w:szCs w:val="24"/>
        </w:rPr>
        <w:t>krüptovaraturge</w:t>
      </w:r>
      <w:proofErr w:type="spellEnd"/>
      <w:r w:rsidRPr="00F8583D">
        <w:rPr>
          <w:rFonts w:ascii="Times New Roman" w:hAnsi="Times New Roman" w:cs="Times New Roman"/>
          <w:bCs/>
          <w:iCs/>
          <w:sz w:val="24"/>
          <w:szCs w:val="24"/>
        </w:rPr>
        <w:t xml:space="preserve"> ning millega muudetakse määrusi (EL) nr 1093/2010 ja (EL) nr 1095/2010 ning direktiive 2013/36/EL ja (EL) 2019/1937</w:t>
      </w:r>
      <w:commentRangeStart w:id="5"/>
      <w:del w:id="6" w:author="Merike Koppel JM" w:date="2024-03-13T12:06:00Z">
        <w:r w:rsidR="004F46A7" w:rsidRPr="00F8583D" w:rsidDel="00B03B89">
          <w:rPr>
            <w:rFonts w:ascii="Times New Roman" w:hAnsi="Times New Roman" w:cs="Times New Roman"/>
            <w:bCs/>
            <w:iCs/>
            <w:sz w:val="24"/>
            <w:szCs w:val="24"/>
          </w:rPr>
          <w:delText>,</w:delText>
        </w:r>
      </w:del>
      <w:commentRangeEnd w:id="5"/>
      <w:r w:rsidR="00B03B89">
        <w:rPr>
          <w:rStyle w:val="Kommentaariviide"/>
        </w:rPr>
        <w:commentReference w:id="5"/>
      </w:r>
      <w:r w:rsidR="004F46A7" w:rsidRPr="00F8583D">
        <w:rPr>
          <w:rFonts w:cs="Times New Roman"/>
          <w:szCs w:val="24"/>
          <w:shd w:val="clear" w:color="auto" w:fill="FFFFFF"/>
        </w:rPr>
        <w:t xml:space="preserve"> </w:t>
      </w:r>
      <w:r w:rsidR="004F46A7" w:rsidRPr="00F8583D">
        <w:rPr>
          <w:rFonts w:ascii="Times New Roman" w:hAnsi="Times New Roman" w:cs="Times New Roman"/>
          <w:bCs/>
          <w:iCs/>
          <w:sz w:val="24"/>
          <w:szCs w:val="24"/>
        </w:rPr>
        <w:t xml:space="preserve">(ELT L 150, </w:t>
      </w:r>
      <w:ins w:id="7" w:author="Merike Koppel JM" w:date="2024-03-13T15:30:00Z">
        <w:r w:rsidR="000047BB">
          <w:rPr>
            <w:rFonts w:ascii="Times New Roman" w:hAnsi="Times New Roman" w:cs="Times New Roman"/>
            <w:bCs/>
            <w:iCs/>
            <w:sz w:val="24"/>
            <w:szCs w:val="24"/>
          </w:rPr>
          <w:t>0</w:t>
        </w:r>
      </w:ins>
      <w:r w:rsidR="004F46A7" w:rsidRPr="00F8583D">
        <w:rPr>
          <w:rFonts w:ascii="Times New Roman" w:hAnsi="Times New Roman" w:cs="Times New Roman"/>
          <w:bCs/>
          <w:iCs/>
          <w:sz w:val="24"/>
          <w:szCs w:val="24"/>
        </w:rPr>
        <w:t>9.</w:t>
      </w:r>
      <w:ins w:id="8" w:author="Merike Koppel JM" w:date="2024-03-13T15:30:00Z">
        <w:r w:rsidR="000047BB">
          <w:rPr>
            <w:rFonts w:ascii="Times New Roman" w:hAnsi="Times New Roman" w:cs="Times New Roman"/>
            <w:bCs/>
            <w:iCs/>
            <w:sz w:val="24"/>
            <w:szCs w:val="24"/>
          </w:rPr>
          <w:t>0</w:t>
        </w:r>
      </w:ins>
      <w:r w:rsidR="004F46A7" w:rsidRPr="00F8583D">
        <w:rPr>
          <w:rFonts w:ascii="Times New Roman" w:hAnsi="Times New Roman" w:cs="Times New Roman"/>
          <w:bCs/>
          <w:iCs/>
          <w:sz w:val="24"/>
          <w:szCs w:val="24"/>
        </w:rPr>
        <w:t>6.2023, lk 40–205)</w:t>
      </w:r>
      <w:r w:rsidRPr="00F8583D">
        <w:rPr>
          <w:rFonts w:ascii="Times New Roman" w:hAnsi="Times New Roman" w:cs="Times New Roman"/>
          <w:sz w:val="24"/>
          <w:szCs w:val="24"/>
        </w:rPr>
        <w:t>.</w:t>
      </w:r>
      <w:r w:rsidR="00A94340" w:rsidRPr="00F8583D">
        <w:rPr>
          <w:rFonts w:ascii="Times New Roman" w:hAnsi="Times New Roman" w:cs="Times New Roman"/>
          <w:sz w:val="24"/>
          <w:szCs w:val="24"/>
        </w:rPr>
        <w:t>“;</w:t>
      </w:r>
      <w:r w:rsidR="00A94340">
        <w:rPr>
          <w:rFonts w:ascii="Times New Roman" w:hAnsi="Times New Roman" w:cs="Times New Roman"/>
          <w:sz w:val="24"/>
          <w:szCs w:val="24"/>
        </w:rPr>
        <w:t xml:space="preserve"> </w:t>
      </w:r>
    </w:p>
    <w:p w14:paraId="56B0DCAA" w14:textId="77777777" w:rsidR="00243D70" w:rsidRDefault="00243D70" w:rsidP="00766DD1">
      <w:pPr>
        <w:spacing w:after="0" w:line="240" w:lineRule="auto"/>
        <w:jc w:val="both"/>
        <w:rPr>
          <w:rFonts w:ascii="Times New Roman" w:hAnsi="Times New Roman" w:cs="Times New Roman"/>
          <w:sz w:val="24"/>
          <w:szCs w:val="24"/>
          <w:vertAlign w:val="superscript"/>
        </w:rPr>
      </w:pPr>
    </w:p>
    <w:p w14:paraId="5A0E4823" w14:textId="4AD2EA36" w:rsidR="00C858D1" w:rsidRDefault="00BD37FE" w:rsidP="00766DD1">
      <w:pPr>
        <w:spacing w:after="0" w:line="240" w:lineRule="auto"/>
        <w:jc w:val="both"/>
        <w:rPr>
          <w:rFonts w:ascii="Times New Roman" w:hAnsi="Times New Roman" w:cs="Times New Roman"/>
          <w:sz w:val="24"/>
          <w:szCs w:val="24"/>
        </w:rPr>
      </w:pPr>
      <w:r w:rsidRPr="00FB07AB">
        <w:rPr>
          <w:rFonts w:ascii="Times New Roman" w:hAnsi="Times New Roman" w:cs="Times New Roman"/>
          <w:b/>
          <w:bCs/>
          <w:sz w:val="24"/>
          <w:szCs w:val="24"/>
        </w:rPr>
        <w:t>6</w:t>
      </w:r>
      <w:r w:rsidR="00243D70" w:rsidRPr="00FB07AB">
        <w:rPr>
          <w:rFonts w:ascii="Times New Roman" w:hAnsi="Times New Roman" w:cs="Times New Roman"/>
          <w:b/>
          <w:bCs/>
          <w:sz w:val="24"/>
          <w:szCs w:val="24"/>
        </w:rPr>
        <w:t>)</w:t>
      </w:r>
      <w:r w:rsidR="00243D70">
        <w:rPr>
          <w:rFonts w:ascii="Times New Roman" w:hAnsi="Times New Roman" w:cs="Times New Roman"/>
          <w:sz w:val="24"/>
          <w:szCs w:val="24"/>
        </w:rPr>
        <w:t xml:space="preserve"> paragrahvi 17</w:t>
      </w:r>
      <w:r w:rsidR="00243D70">
        <w:rPr>
          <w:rFonts w:ascii="Times New Roman" w:hAnsi="Times New Roman" w:cs="Times New Roman"/>
          <w:sz w:val="24"/>
          <w:szCs w:val="24"/>
          <w:vertAlign w:val="superscript"/>
        </w:rPr>
        <w:t>2</w:t>
      </w:r>
      <w:r w:rsidR="002F4DE4">
        <w:rPr>
          <w:rFonts w:ascii="Times New Roman" w:hAnsi="Times New Roman" w:cs="Times New Roman"/>
          <w:sz w:val="24"/>
          <w:szCs w:val="24"/>
        </w:rPr>
        <w:t xml:space="preserve"> </w:t>
      </w:r>
      <w:r w:rsidR="00C858D1">
        <w:rPr>
          <w:rFonts w:ascii="Times New Roman" w:hAnsi="Times New Roman" w:cs="Times New Roman"/>
          <w:sz w:val="24"/>
          <w:szCs w:val="24"/>
        </w:rPr>
        <w:t>lõi</w:t>
      </w:r>
      <w:r w:rsidR="00E13083">
        <w:rPr>
          <w:rFonts w:ascii="Times New Roman" w:hAnsi="Times New Roman" w:cs="Times New Roman"/>
          <w:sz w:val="24"/>
          <w:szCs w:val="24"/>
        </w:rPr>
        <w:t>k</w:t>
      </w:r>
      <w:r w:rsidR="00C858D1">
        <w:rPr>
          <w:rFonts w:ascii="Times New Roman" w:hAnsi="Times New Roman" w:cs="Times New Roman"/>
          <w:sz w:val="24"/>
          <w:szCs w:val="24"/>
        </w:rPr>
        <w:t>e</w:t>
      </w:r>
      <w:r w:rsidR="00E13083">
        <w:rPr>
          <w:rFonts w:ascii="Times New Roman" w:hAnsi="Times New Roman" w:cs="Times New Roman"/>
          <w:sz w:val="24"/>
          <w:szCs w:val="24"/>
        </w:rPr>
        <w:t>d</w:t>
      </w:r>
      <w:r w:rsidR="00C858D1">
        <w:rPr>
          <w:rFonts w:ascii="Times New Roman" w:hAnsi="Times New Roman" w:cs="Times New Roman"/>
          <w:sz w:val="24"/>
          <w:szCs w:val="24"/>
        </w:rPr>
        <w:t xml:space="preserve"> 1</w:t>
      </w:r>
      <w:r w:rsidR="00E13083">
        <w:rPr>
          <w:rFonts w:ascii="Times New Roman" w:hAnsi="Times New Roman" w:cs="Times New Roman"/>
          <w:sz w:val="24"/>
          <w:szCs w:val="24"/>
        </w:rPr>
        <w:t>–3</w:t>
      </w:r>
      <w:r w:rsidR="00C858D1">
        <w:rPr>
          <w:rFonts w:ascii="Times New Roman" w:hAnsi="Times New Roman" w:cs="Times New Roman"/>
          <w:sz w:val="24"/>
          <w:szCs w:val="24"/>
        </w:rPr>
        <w:t xml:space="preserve"> muudetakse ja sõnastatakse järgmiselt:</w:t>
      </w:r>
    </w:p>
    <w:p w14:paraId="3921BB3A" w14:textId="24F3E928" w:rsidR="00E13083" w:rsidRDefault="00E13083" w:rsidP="00766D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Tulumaksukohustuse edasilükkamiseks tuleb:</w:t>
      </w:r>
    </w:p>
    <w:p w14:paraId="70F25382" w14:textId="3C445BE1" w:rsidR="00983D91" w:rsidRDefault="00C858D1" w:rsidP="00766D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finantsvara soetada üksnes investeerimiskontol oleva raha eest ja</w:t>
      </w:r>
    </w:p>
    <w:p w14:paraId="1B7A988A" w14:textId="7925C44F" w:rsidR="00C858D1" w:rsidRDefault="00983D91" w:rsidP="00766D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2) finantsvaralt saadud</w:t>
      </w:r>
      <w:r w:rsidR="004306BF">
        <w:rPr>
          <w:rFonts w:ascii="Times New Roman" w:hAnsi="Times New Roman" w:cs="Times New Roman"/>
          <w:sz w:val="24"/>
          <w:szCs w:val="24"/>
        </w:rPr>
        <w:t xml:space="preserve"> </w:t>
      </w:r>
      <w:r>
        <w:rPr>
          <w:rFonts w:ascii="Times New Roman" w:hAnsi="Times New Roman" w:cs="Times New Roman"/>
          <w:sz w:val="24"/>
          <w:szCs w:val="24"/>
        </w:rPr>
        <w:t>tulu kanda viivitamat</w:t>
      </w:r>
      <w:r w:rsidR="00F15401">
        <w:rPr>
          <w:rFonts w:ascii="Times New Roman" w:hAnsi="Times New Roman" w:cs="Times New Roman"/>
          <w:sz w:val="24"/>
          <w:szCs w:val="24"/>
        </w:rPr>
        <w:t>a</w:t>
      </w:r>
      <w:r>
        <w:rPr>
          <w:rFonts w:ascii="Times New Roman" w:hAnsi="Times New Roman" w:cs="Times New Roman"/>
          <w:sz w:val="24"/>
          <w:szCs w:val="24"/>
        </w:rPr>
        <w:t xml:space="preserve"> investeerimiskontole, </w:t>
      </w:r>
      <w:r w:rsidRPr="00D17D01">
        <w:rPr>
          <w:rFonts w:ascii="Times New Roman" w:hAnsi="Times New Roman" w:cs="Times New Roman"/>
          <w:iCs/>
          <w:sz w:val="24"/>
          <w:szCs w:val="24"/>
        </w:rPr>
        <w:t>välja arvatud lõikes</w:t>
      </w:r>
      <w:r w:rsidR="00D17D01" w:rsidRPr="00D17D01">
        <w:rPr>
          <w:rFonts w:ascii="Times New Roman" w:hAnsi="Times New Roman" w:cs="Times New Roman"/>
          <w:iCs/>
          <w:sz w:val="24"/>
          <w:szCs w:val="24"/>
        </w:rPr>
        <w:t xml:space="preserve"> 2</w:t>
      </w:r>
      <w:r w:rsidRPr="00D17D01">
        <w:rPr>
          <w:rFonts w:ascii="Times New Roman" w:hAnsi="Times New Roman" w:cs="Times New Roman"/>
          <w:iCs/>
          <w:sz w:val="24"/>
          <w:szCs w:val="24"/>
        </w:rPr>
        <w:t xml:space="preserve"> </w:t>
      </w:r>
      <w:r w:rsidR="00D17D01">
        <w:rPr>
          <w:rFonts w:ascii="Times New Roman" w:hAnsi="Times New Roman" w:cs="Times New Roman"/>
          <w:iCs/>
          <w:sz w:val="24"/>
          <w:szCs w:val="24"/>
        </w:rPr>
        <w:t>sätest</w:t>
      </w:r>
      <w:r w:rsidRPr="00D17D01">
        <w:rPr>
          <w:rFonts w:ascii="Times New Roman" w:hAnsi="Times New Roman" w:cs="Times New Roman"/>
          <w:iCs/>
          <w:sz w:val="24"/>
          <w:szCs w:val="24"/>
        </w:rPr>
        <w:t>atud juhul</w:t>
      </w:r>
      <w:r w:rsidR="00131594">
        <w:rPr>
          <w:rFonts w:ascii="Times New Roman" w:hAnsi="Times New Roman" w:cs="Times New Roman"/>
          <w:sz w:val="24"/>
          <w:szCs w:val="24"/>
        </w:rPr>
        <w:t>.</w:t>
      </w:r>
    </w:p>
    <w:p w14:paraId="493AB8C7" w14:textId="4CB6BD7E" w:rsidR="00C858D1" w:rsidRDefault="00C858D1" w:rsidP="00766DD1">
      <w:pPr>
        <w:spacing w:after="0" w:line="240" w:lineRule="auto"/>
        <w:jc w:val="both"/>
        <w:rPr>
          <w:rFonts w:ascii="Times New Roman" w:hAnsi="Times New Roman" w:cs="Times New Roman"/>
          <w:sz w:val="24"/>
          <w:szCs w:val="24"/>
        </w:rPr>
      </w:pPr>
    </w:p>
    <w:p w14:paraId="3437CAFC" w14:textId="265AFBCF" w:rsidR="00D66625" w:rsidRDefault="00D17D01" w:rsidP="00766D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Lõikes 1 sätestatud nõudeid ei kohaldata finantsvara vahetamise korral ega tulu suhtes, mis on saadud § 17</w:t>
      </w:r>
      <w:r>
        <w:rPr>
          <w:rFonts w:ascii="Times New Roman" w:hAnsi="Times New Roman" w:cs="Times New Roman"/>
          <w:sz w:val="24"/>
          <w:szCs w:val="24"/>
          <w:vertAlign w:val="superscript"/>
        </w:rPr>
        <w:t>1</w:t>
      </w:r>
      <w:r>
        <w:rPr>
          <w:rFonts w:ascii="Times New Roman" w:hAnsi="Times New Roman" w:cs="Times New Roman"/>
          <w:sz w:val="24"/>
          <w:szCs w:val="24"/>
        </w:rPr>
        <w:t xml:space="preserve"> lõike 2 punktis 9</w:t>
      </w:r>
      <w:r w:rsidR="001D5CA1">
        <w:rPr>
          <w:rFonts w:ascii="Times New Roman" w:hAnsi="Times New Roman" w:cs="Times New Roman"/>
          <w:sz w:val="24"/>
          <w:szCs w:val="24"/>
        </w:rPr>
        <w:t xml:space="preserve"> või 10</w:t>
      </w:r>
      <w:r>
        <w:rPr>
          <w:rFonts w:ascii="Times New Roman" w:hAnsi="Times New Roman" w:cs="Times New Roman"/>
          <w:sz w:val="24"/>
          <w:szCs w:val="24"/>
        </w:rPr>
        <w:t xml:space="preserve"> nimetatud finantsvaralt, </w:t>
      </w:r>
      <w:bookmarkStart w:id="9" w:name="_Hlk148088121"/>
      <w:r>
        <w:rPr>
          <w:rFonts w:ascii="Times New Roman" w:hAnsi="Times New Roman" w:cs="Times New Roman"/>
          <w:sz w:val="24"/>
          <w:szCs w:val="24"/>
        </w:rPr>
        <w:t xml:space="preserve">kui seda ei ole </w:t>
      </w:r>
      <w:proofErr w:type="spellStart"/>
      <w:r>
        <w:rPr>
          <w:rFonts w:ascii="Times New Roman" w:hAnsi="Times New Roman" w:cs="Times New Roman"/>
          <w:sz w:val="24"/>
          <w:szCs w:val="24"/>
        </w:rPr>
        <w:t>ühisrahastusteenuse</w:t>
      </w:r>
      <w:proofErr w:type="spellEnd"/>
      <w:r>
        <w:rPr>
          <w:rFonts w:ascii="Times New Roman" w:hAnsi="Times New Roman" w:cs="Times New Roman"/>
          <w:sz w:val="24"/>
          <w:szCs w:val="24"/>
        </w:rPr>
        <w:t xml:space="preserve"> </w:t>
      </w:r>
      <w:r w:rsidR="00D16902">
        <w:rPr>
          <w:rFonts w:ascii="Times New Roman" w:hAnsi="Times New Roman" w:cs="Times New Roman"/>
          <w:sz w:val="24"/>
          <w:szCs w:val="24"/>
        </w:rPr>
        <w:t xml:space="preserve">või </w:t>
      </w:r>
      <w:proofErr w:type="spellStart"/>
      <w:r w:rsidR="00D16902" w:rsidRPr="00F8583D">
        <w:rPr>
          <w:rFonts w:ascii="Times New Roman" w:hAnsi="Times New Roman" w:cs="Times New Roman"/>
          <w:sz w:val="24"/>
          <w:szCs w:val="24"/>
        </w:rPr>
        <w:t>krüptovarateenuse</w:t>
      </w:r>
      <w:proofErr w:type="spellEnd"/>
      <w:r w:rsidR="00D16902" w:rsidRPr="00F8583D">
        <w:rPr>
          <w:rFonts w:ascii="Times New Roman" w:hAnsi="Times New Roman" w:cs="Times New Roman"/>
          <w:sz w:val="24"/>
          <w:szCs w:val="24"/>
        </w:rPr>
        <w:t xml:space="preserve"> osutaja </w:t>
      </w:r>
      <w:r w:rsidR="00D66625" w:rsidRPr="00D66625">
        <w:rPr>
          <w:rFonts w:ascii="Times New Roman" w:hAnsi="Times New Roman" w:cs="Times New Roman"/>
          <w:iCs/>
          <w:sz w:val="24"/>
          <w:szCs w:val="24"/>
        </w:rPr>
        <w:t>hallataval</w:t>
      </w:r>
      <w:r w:rsidRPr="00D66625">
        <w:rPr>
          <w:rFonts w:ascii="Times New Roman" w:hAnsi="Times New Roman" w:cs="Times New Roman"/>
          <w:iCs/>
          <w:sz w:val="24"/>
          <w:szCs w:val="24"/>
        </w:rPr>
        <w:t xml:space="preserve"> platvormil </w:t>
      </w:r>
      <w:r w:rsidR="00D66625">
        <w:rPr>
          <w:rFonts w:ascii="Times New Roman" w:hAnsi="Times New Roman" w:cs="Times New Roman"/>
          <w:iCs/>
          <w:sz w:val="24"/>
          <w:szCs w:val="24"/>
        </w:rPr>
        <w:t>avatud</w:t>
      </w:r>
      <w:r w:rsidRPr="00D66625">
        <w:rPr>
          <w:rFonts w:ascii="Times New Roman" w:hAnsi="Times New Roman" w:cs="Times New Roman"/>
          <w:iCs/>
          <w:sz w:val="24"/>
          <w:szCs w:val="24"/>
        </w:rPr>
        <w:t xml:space="preserve"> kontolt</w:t>
      </w:r>
      <w:r w:rsidR="00D66625">
        <w:rPr>
          <w:rFonts w:ascii="Times New Roman" w:hAnsi="Times New Roman" w:cs="Times New Roman"/>
          <w:iCs/>
          <w:sz w:val="24"/>
          <w:szCs w:val="24"/>
        </w:rPr>
        <w:t xml:space="preserve"> või lõikes 3 nimetatud </w:t>
      </w:r>
      <w:commentRangeStart w:id="10"/>
      <w:r w:rsidR="00D66625" w:rsidRPr="00D1716C">
        <w:rPr>
          <w:rFonts w:ascii="Times New Roman" w:hAnsi="Times New Roman" w:cs="Times New Roman"/>
          <w:sz w:val="24"/>
          <w:szCs w:val="24"/>
        </w:rPr>
        <w:t>investeerimisühingu</w:t>
      </w:r>
      <w:r w:rsidR="00D16902" w:rsidRPr="00D1716C">
        <w:rPr>
          <w:rFonts w:ascii="Times New Roman" w:hAnsi="Times New Roman" w:cs="Times New Roman"/>
          <w:sz w:val="24"/>
          <w:szCs w:val="24"/>
        </w:rPr>
        <w:t xml:space="preserve"> või makseasutuse</w:t>
      </w:r>
      <w:r w:rsidR="00D16902">
        <w:rPr>
          <w:rFonts w:ascii="Times New Roman" w:hAnsi="Times New Roman" w:cs="Times New Roman"/>
          <w:sz w:val="24"/>
          <w:szCs w:val="24"/>
        </w:rPr>
        <w:t xml:space="preserve"> </w:t>
      </w:r>
      <w:r w:rsidR="00D66625">
        <w:rPr>
          <w:rFonts w:ascii="Times New Roman" w:hAnsi="Times New Roman" w:cs="Times New Roman"/>
          <w:iCs/>
          <w:sz w:val="24"/>
          <w:szCs w:val="24"/>
        </w:rPr>
        <w:t xml:space="preserve">juures </w:t>
      </w:r>
      <w:commentRangeEnd w:id="10"/>
      <w:r w:rsidR="00D464ED">
        <w:rPr>
          <w:rStyle w:val="Kommentaariviide"/>
        </w:rPr>
        <w:commentReference w:id="10"/>
      </w:r>
      <w:r w:rsidR="00D66625">
        <w:rPr>
          <w:rFonts w:ascii="Times New Roman" w:hAnsi="Times New Roman" w:cs="Times New Roman"/>
          <w:iCs/>
          <w:sz w:val="24"/>
          <w:szCs w:val="24"/>
        </w:rPr>
        <w:t>avatud</w:t>
      </w:r>
      <w:r w:rsidR="00D66625" w:rsidRPr="00D66625">
        <w:rPr>
          <w:rFonts w:ascii="Times New Roman" w:hAnsi="Times New Roman" w:cs="Times New Roman"/>
          <w:iCs/>
          <w:sz w:val="24"/>
          <w:szCs w:val="24"/>
        </w:rPr>
        <w:t xml:space="preserve"> kontolt</w:t>
      </w:r>
      <w:r>
        <w:rPr>
          <w:rFonts w:ascii="Times New Roman" w:hAnsi="Times New Roman" w:cs="Times New Roman"/>
          <w:sz w:val="24"/>
          <w:szCs w:val="24"/>
        </w:rPr>
        <w:t xml:space="preserve"> välja </w:t>
      </w:r>
      <w:commentRangeStart w:id="11"/>
      <w:r>
        <w:rPr>
          <w:rFonts w:ascii="Times New Roman" w:hAnsi="Times New Roman" w:cs="Times New Roman"/>
          <w:sz w:val="24"/>
          <w:szCs w:val="24"/>
        </w:rPr>
        <w:t>kantud</w:t>
      </w:r>
      <w:commentRangeEnd w:id="11"/>
      <w:r w:rsidR="005369A6">
        <w:rPr>
          <w:rStyle w:val="Kommentaariviide"/>
        </w:rPr>
        <w:commentReference w:id="11"/>
      </w:r>
      <w:r>
        <w:rPr>
          <w:rFonts w:ascii="Times New Roman" w:hAnsi="Times New Roman" w:cs="Times New Roman"/>
          <w:sz w:val="24"/>
          <w:szCs w:val="24"/>
        </w:rPr>
        <w:t xml:space="preserve">. </w:t>
      </w:r>
    </w:p>
    <w:bookmarkEnd w:id="9"/>
    <w:p w14:paraId="19FE52AF" w14:textId="77777777" w:rsidR="00D17D01" w:rsidRDefault="00D17D01" w:rsidP="00766DD1">
      <w:pPr>
        <w:spacing w:after="0" w:line="240" w:lineRule="auto"/>
        <w:jc w:val="both"/>
        <w:rPr>
          <w:rFonts w:ascii="Times New Roman" w:hAnsi="Times New Roman" w:cs="Times New Roman"/>
          <w:sz w:val="24"/>
          <w:szCs w:val="24"/>
        </w:rPr>
      </w:pPr>
    </w:p>
    <w:p w14:paraId="6E1A2F58" w14:textId="0199D9C6" w:rsidR="007C59AD" w:rsidRDefault="007C59AD" w:rsidP="00766DD1">
      <w:pPr>
        <w:spacing w:after="0" w:line="240" w:lineRule="auto"/>
        <w:jc w:val="both"/>
        <w:rPr>
          <w:rFonts w:ascii="Times New Roman" w:hAnsi="Times New Roman" w:cs="Times New Roman"/>
          <w:sz w:val="24"/>
          <w:szCs w:val="24"/>
        </w:rPr>
      </w:pPr>
      <w:r w:rsidRPr="007C59AD">
        <w:rPr>
          <w:rFonts w:ascii="Times New Roman" w:hAnsi="Times New Roman" w:cs="Times New Roman"/>
          <w:sz w:val="24"/>
          <w:szCs w:val="24"/>
        </w:rPr>
        <w:t>(3) Investeerimiskonto on § 17</w:t>
      </w:r>
      <w:r w:rsidRPr="007C59AD">
        <w:rPr>
          <w:rFonts w:ascii="Times New Roman" w:hAnsi="Times New Roman" w:cs="Times New Roman"/>
          <w:sz w:val="24"/>
          <w:szCs w:val="24"/>
          <w:vertAlign w:val="superscript"/>
        </w:rPr>
        <w:t>1</w:t>
      </w:r>
      <w:r w:rsidRPr="007C59AD">
        <w:rPr>
          <w:rFonts w:ascii="Times New Roman" w:hAnsi="Times New Roman" w:cs="Times New Roman"/>
          <w:sz w:val="24"/>
          <w:szCs w:val="24"/>
        </w:rPr>
        <w:t xml:space="preserve"> lõike 2 punktis 1 nimetatud riigi residendist krediidiasutuses, </w:t>
      </w:r>
      <w:r w:rsidR="00943E95">
        <w:rPr>
          <w:rFonts w:ascii="Times New Roman" w:hAnsi="Times New Roman" w:cs="Times New Roman"/>
          <w:sz w:val="24"/>
          <w:szCs w:val="24"/>
        </w:rPr>
        <w:t xml:space="preserve">lepinguriigi </w:t>
      </w:r>
      <w:r w:rsidRPr="007C59AD">
        <w:rPr>
          <w:rFonts w:ascii="Times New Roman" w:hAnsi="Times New Roman" w:cs="Times New Roman"/>
          <w:sz w:val="24"/>
          <w:szCs w:val="24"/>
        </w:rPr>
        <w:t>makseasutuses või krediidiasutuse või makseasutuse nimetatud riigis asuvas püsivas tegevuskohas</w:t>
      </w:r>
      <w:r w:rsidRPr="00FB10E2">
        <w:rPr>
          <w:rFonts w:ascii="Times New Roman" w:hAnsi="Times New Roman" w:cs="Times New Roman"/>
          <w:sz w:val="24"/>
          <w:szCs w:val="24"/>
        </w:rPr>
        <w:t xml:space="preserve"> avatud </w:t>
      </w:r>
      <w:r w:rsidRPr="007C59AD">
        <w:rPr>
          <w:rFonts w:ascii="Times New Roman" w:hAnsi="Times New Roman" w:cs="Times New Roman"/>
          <w:sz w:val="24"/>
          <w:szCs w:val="24"/>
        </w:rPr>
        <w:t>konto, millel hoitakse maksumaksja raha</w:t>
      </w:r>
      <w:r w:rsidRPr="00FB10E2">
        <w:rPr>
          <w:rFonts w:ascii="Times New Roman" w:hAnsi="Times New Roman" w:cs="Times New Roman"/>
          <w:sz w:val="24"/>
          <w:szCs w:val="24"/>
        </w:rPr>
        <w:t xml:space="preserve">. Investeerimiskontona käsitatakse ka </w:t>
      </w:r>
      <w:r w:rsidR="00D672F0">
        <w:rPr>
          <w:rFonts w:ascii="Times New Roman" w:hAnsi="Times New Roman" w:cs="Times New Roman"/>
          <w:sz w:val="24"/>
          <w:szCs w:val="24"/>
        </w:rPr>
        <w:t xml:space="preserve">lepinguriigi </w:t>
      </w:r>
      <w:commentRangeStart w:id="12"/>
      <w:r w:rsidRPr="007C59AD">
        <w:rPr>
          <w:rFonts w:ascii="Times New Roman" w:hAnsi="Times New Roman" w:cs="Times New Roman"/>
          <w:sz w:val="24"/>
          <w:szCs w:val="24"/>
        </w:rPr>
        <w:t>investeerimisühing</w:t>
      </w:r>
      <w:r w:rsidRPr="00FB10E2">
        <w:rPr>
          <w:rFonts w:ascii="Times New Roman" w:hAnsi="Times New Roman" w:cs="Times New Roman"/>
          <w:sz w:val="24"/>
          <w:szCs w:val="24"/>
        </w:rPr>
        <w:t xml:space="preserve">u juures </w:t>
      </w:r>
      <w:commentRangeEnd w:id="12"/>
      <w:r w:rsidR="00DE6EC6">
        <w:rPr>
          <w:rStyle w:val="Kommentaariviide"/>
        </w:rPr>
        <w:commentReference w:id="12"/>
      </w:r>
      <w:r w:rsidRPr="00FB10E2">
        <w:rPr>
          <w:rFonts w:ascii="Times New Roman" w:hAnsi="Times New Roman" w:cs="Times New Roman"/>
          <w:sz w:val="24"/>
          <w:szCs w:val="24"/>
        </w:rPr>
        <w:t>avatud kontot</w:t>
      </w:r>
      <w:r w:rsidR="00D32DC1" w:rsidRPr="00FB10E2">
        <w:rPr>
          <w:rFonts w:ascii="Times New Roman" w:hAnsi="Times New Roman" w:cs="Times New Roman"/>
          <w:sz w:val="24"/>
          <w:szCs w:val="24"/>
        </w:rPr>
        <w:t>, kui</w:t>
      </w:r>
      <w:r w:rsidR="00FB10E2" w:rsidRPr="00FB10E2">
        <w:rPr>
          <w:rFonts w:ascii="Times New Roman" w:hAnsi="Times New Roman" w:cs="Times New Roman"/>
          <w:sz w:val="24"/>
          <w:szCs w:val="24"/>
        </w:rPr>
        <w:t xml:space="preserve"> </w:t>
      </w:r>
      <w:ins w:id="13" w:author="Merike Koppel JM" w:date="2024-03-14T10:05:00Z">
        <w:r w:rsidR="00DE6EC6" w:rsidRPr="00FB10E2">
          <w:rPr>
            <w:rFonts w:ascii="Times New Roman" w:hAnsi="Times New Roman" w:cs="Times New Roman"/>
            <w:sz w:val="24"/>
            <w:szCs w:val="24"/>
          </w:rPr>
          <w:t xml:space="preserve">investeerimisühing </w:t>
        </w:r>
        <w:r w:rsidR="00DE6EC6">
          <w:rPr>
            <w:rFonts w:ascii="Times New Roman" w:hAnsi="Times New Roman" w:cs="Times New Roman"/>
            <w:sz w:val="24"/>
            <w:szCs w:val="24"/>
          </w:rPr>
          <w:t xml:space="preserve">on </w:t>
        </w:r>
      </w:ins>
      <w:r w:rsidR="00FB10E2" w:rsidRPr="00FB10E2">
        <w:rPr>
          <w:rFonts w:ascii="Times New Roman" w:hAnsi="Times New Roman" w:cs="Times New Roman"/>
          <w:sz w:val="24"/>
          <w:szCs w:val="24"/>
        </w:rPr>
        <w:t xml:space="preserve">selle kaudu tehingute tegemiseks </w:t>
      </w:r>
      <w:del w:id="14" w:author="Merike Koppel JM" w:date="2024-03-14T10:05:00Z">
        <w:r w:rsidR="00FB10E2" w:rsidRPr="00FB10E2" w:rsidDel="00DE6EC6">
          <w:rPr>
            <w:rFonts w:ascii="Times New Roman" w:hAnsi="Times New Roman" w:cs="Times New Roman"/>
            <w:sz w:val="24"/>
            <w:szCs w:val="24"/>
          </w:rPr>
          <w:delText xml:space="preserve">on </w:delText>
        </w:r>
        <w:r w:rsidR="00D32DC1" w:rsidRPr="00FB10E2" w:rsidDel="00DE6EC6">
          <w:rPr>
            <w:rFonts w:ascii="Times New Roman" w:hAnsi="Times New Roman" w:cs="Times New Roman"/>
            <w:sz w:val="24"/>
            <w:szCs w:val="24"/>
          </w:rPr>
          <w:delText xml:space="preserve">investeerimisühing </w:delText>
        </w:r>
      </w:del>
      <w:commentRangeStart w:id="15"/>
      <w:r w:rsidR="00D32DC1" w:rsidRPr="00FB10E2">
        <w:rPr>
          <w:rFonts w:ascii="Times New Roman" w:hAnsi="Times New Roman" w:cs="Times New Roman"/>
          <w:sz w:val="24"/>
          <w:szCs w:val="24"/>
        </w:rPr>
        <w:t xml:space="preserve">avanud maksumaksja arvel </w:t>
      </w:r>
      <w:commentRangeEnd w:id="15"/>
      <w:r w:rsidR="00DE6EC6">
        <w:rPr>
          <w:rStyle w:val="Kommentaariviide"/>
        </w:rPr>
        <w:commentReference w:id="15"/>
      </w:r>
      <w:r w:rsidR="00D32DC1" w:rsidRPr="00FB10E2">
        <w:rPr>
          <w:rFonts w:ascii="Times New Roman" w:hAnsi="Times New Roman" w:cs="Times New Roman"/>
          <w:sz w:val="24"/>
          <w:szCs w:val="24"/>
        </w:rPr>
        <w:t>eelmises l</w:t>
      </w:r>
      <w:r w:rsidR="00D672F0">
        <w:rPr>
          <w:rFonts w:ascii="Times New Roman" w:hAnsi="Times New Roman" w:cs="Times New Roman"/>
          <w:sz w:val="24"/>
          <w:szCs w:val="24"/>
        </w:rPr>
        <w:t>aus</w:t>
      </w:r>
      <w:r w:rsidR="00D32DC1" w:rsidRPr="00FB10E2">
        <w:rPr>
          <w:rFonts w:ascii="Times New Roman" w:hAnsi="Times New Roman" w:cs="Times New Roman"/>
          <w:sz w:val="24"/>
          <w:szCs w:val="24"/>
        </w:rPr>
        <w:t xml:space="preserve">es nimetatud tingimustele </w:t>
      </w:r>
      <w:r w:rsidR="00D32DC1" w:rsidRPr="007C59AD">
        <w:rPr>
          <w:rFonts w:ascii="Times New Roman" w:hAnsi="Times New Roman" w:cs="Times New Roman"/>
          <w:sz w:val="24"/>
          <w:szCs w:val="24"/>
        </w:rPr>
        <w:t>vastava konto</w:t>
      </w:r>
      <w:r w:rsidR="00EA7296">
        <w:rPr>
          <w:rFonts w:ascii="Times New Roman" w:hAnsi="Times New Roman" w:cs="Times New Roman"/>
          <w:sz w:val="24"/>
          <w:szCs w:val="24"/>
        </w:rPr>
        <w:t xml:space="preserve"> või konto keskpangas </w:t>
      </w:r>
      <w:bookmarkStart w:id="16" w:name="_Hlk160617110"/>
      <w:r w:rsidR="00EA7296">
        <w:rPr>
          <w:rFonts w:ascii="Times New Roman" w:hAnsi="Times New Roman" w:cs="Times New Roman"/>
          <w:sz w:val="24"/>
          <w:szCs w:val="24"/>
        </w:rPr>
        <w:t>või</w:t>
      </w:r>
      <w:r w:rsidR="00140CBD">
        <w:rPr>
          <w:rFonts w:ascii="Times New Roman" w:hAnsi="Times New Roman" w:cs="Times New Roman"/>
          <w:sz w:val="24"/>
          <w:szCs w:val="24"/>
        </w:rPr>
        <w:t xml:space="preserve"> investeerinud </w:t>
      </w:r>
      <w:r w:rsidR="00EA7296">
        <w:rPr>
          <w:rFonts w:ascii="Times New Roman" w:hAnsi="Times New Roman" w:cs="Times New Roman"/>
          <w:sz w:val="24"/>
          <w:szCs w:val="24"/>
        </w:rPr>
        <w:t>rahaturufondi</w:t>
      </w:r>
      <w:r w:rsidR="00140CBD">
        <w:rPr>
          <w:rFonts w:ascii="Times New Roman" w:hAnsi="Times New Roman" w:cs="Times New Roman"/>
          <w:sz w:val="24"/>
          <w:szCs w:val="24"/>
        </w:rPr>
        <w:t xml:space="preserve"> aktsiates</w:t>
      </w:r>
      <w:r w:rsidR="00EA7296">
        <w:rPr>
          <w:rFonts w:ascii="Times New Roman" w:hAnsi="Times New Roman" w:cs="Times New Roman"/>
          <w:sz w:val="24"/>
          <w:szCs w:val="24"/>
        </w:rPr>
        <w:t>s</w:t>
      </w:r>
      <w:r w:rsidR="00140CBD">
        <w:rPr>
          <w:rFonts w:ascii="Times New Roman" w:hAnsi="Times New Roman" w:cs="Times New Roman"/>
          <w:sz w:val="24"/>
          <w:szCs w:val="24"/>
        </w:rPr>
        <w:t>e või osakutesse</w:t>
      </w:r>
      <w:bookmarkEnd w:id="16"/>
      <w:r w:rsidRPr="00FB10E2">
        <w:rPr>
          <w:rFonts w:ascii="Times New Roman" w:hAnsi="Times New Roman" w:cs="Times New Roman"/>
          <w:sz w:val="24"/>
          <w:szCs w:val="24"/>
        </w:rPr>
        <w:t>.</w:t>
      </w:r>
      <w:r w:rsidR="00FB10E2">
        <w:rPr>
          <w:rFonts w:ascii="Times New Roman" w:hAnsi="Times New Roman" w:cs="Times New Roman"/>
          <w:sz w:val="24"/>
          <w:szCs w:val="24"/>
        </w:rPr>
        <w:t>“;</w:t>
      </w:r>
    </w:p>
    <w:p w14:paraId="6273DC45" w14:textId="77777777" w:rsidR="007C59AD" w:rsidRPr="007C59AD" w:rsidRDefault="007C59AD" w:rsidP="00766DD1">
      <w:pPr>
        <w:spacing w:after="0" w:line="240" w:lineRule="auto"/>
        <w:jc w:val="both"/>
        <w:rPr>
          <w:rFonts w:ascii="Times New Roman" w:hAnsi="Times New Roman" w:cs="Times New Roman"/>
          <w:sz w:val="24"/>
          <w:szCs w:val="24"/>
        </w:rPr>
      </w:pPr>
    </w:p>
    <w:p w14:paraId="63DA5481" w14:textId="43308A69" w:rsidR="00C813B0" w:rsidRDefault="00E13083" w:rsidP="00766DD1">
      <w:pPr>
        <w:spacing w:after="0" w:line="240" w:lineRule="auto"/>
        <w:jc w:val="both"/>
        <w:rPr>
          <w:rFonts w:ascii="Times New Roman" w:hAnsi="Times New Roman" w:cs="Times New Roman"/>
          <w:sz w:val="24"/>
          <w:szCs w:val="24"/>
        </w:rPr>
      </w:pPr>
      <w:r w:rsidRPr="00FB07AB">
        <w:rPr>
          <w:rFonts w:ascii="Times New Roman" w:hAnsi="Times New Roman" w:cs="Times New Roman"/>
          <w:b/>
          <w:bCs/>
          <w:sz w:val="24"/>
          <w:szCs w:val="24"/>
        </w:rPr>
        <w:t>7</w:t>
      </w:r>
      <w:r w:rsidR="00C813B0" w:rsidRPr="00FB07AB">
        <w:rPr>
          <w:rFonts w:ascii="Times New Roman" w:hAnsi="Times New Roman" w:cs="Times New Roman"/>
          <w:b/>
          <w:bCs/>
          <w:sz w:val="24"/>
          <w:szCs w:val="24"/>
        </w:rPr>
        <w:t>)</w:t>
      </w:r>
      <w:r w:rsidR="00C813B0">
        <w:rPr>
          <w:rFonts w:ascii="Times New Roman" w:hAnsi="Times New Roman" w:cs="Times New Roman"/>
          <w:sz w:val="24"/>
          <w:szCs w:val="24"/>
        </w:rPr>
        <w:t xml:space="preserve"> paragrahvi 17</w:t>
      </w:r>
      <w:r w:rsidR="00C813B0">
        <w:rPr>
          <w:rFonts w:ascii="Times New Roman" w:hAnsi="Times New Roman" w:cs="Times New Roman"/>
          <w:sz w:val="24"/>
          <w:szCs w:val="24"/>
          <w:vertAlign w:val="superscript"/>
        </w:rPr>
        <w:t>2</w:t>
      </w:r>
      <w:r w:rsidR="00C813B0">
        <w:rPr>
          <w:rFonts w:ascii="Times New Roman" w:hAnsi="Times New Roman" w:cs="Times New Roman"/>
          <w:sz w:val="24"/>
          <w:szCs w:val="24"/>
        </w:rPr>
        <w:t xml:space="preserve"> lõige 5 muudetakse ja sõnastatakse järgmiselt:</w:t>
      </w:r>
    </w:p>
    <w:p w14:paraId="49E8BD44" w14:textId="46E0C1AA" w:rsidR="00C813B0" w:rsidRPr="00150B0C" w:rsidRDefault="00C813B0" w:rsidP="00766DD1">
      <w:pPr>
        <w:spacing w:after="0" w:line="240" w:lineRule="auto"/>
        <w:jc w:val="both"/>
        <w:rPr>
          <w:rFonts w:ascii="Times New Roman" w:hAnsi="Times New Roman" w:cs="Times New Roman"/>
          <w:i/>
          <w:iCs/>
          <w:sz w:val="24"/>
          <w:szCs w:val="24"/>
        </w:rPr>
      </w:pPr>
      <w:bookmarkStart w:id="17" w:name="_Hlk148089525"/>
      <w:r>
        <w:rPr>
          <w:rFonts w:ascii="Times New Roman" w:hAnsi="Times New Roman" w:cs="Times New Roman"/>
          <w:sz w:val="24"/>
          <w:szCs w:val="24"/>
        </w:rPr>
        <w:t>„(5) Investeerimiskonto väljamaksena käsitatakse kõiki investeerimiskontolt tehtud kandeid, millega ei soetata finantsvara või millega ei kanta raha üle</w:t>
      </w:r>
      <w:r w:rsidR="00CE43C6">
        <w:rPr>
          <w:rFonts w:ascii="Times New Roman" w:hAnsi="Times New Roman" w:cs="Times New Roman"/>
          <w:sz w:val="24"/>
          <w:szCs w:val="24"/>
        </w:rPr>
        <w:t xml:space="preserve"> </w:t>
      </w:r>
      <w:bookmarkStart w:id="18" w:name="_Hlk148089720"/>
      <w:r w:rsidR="00CE43C6" w:rsidRPr="00D16902">
        <w:rPr>
          <w:rFonts w:ascii="Times New Roman" w:hAnsi="Times New Roman" w:cs="Times New Roman"/>
          <w:sz w:val="24"/>
          <w:szCs w:val="24"/>
        </w:rPr>
        <w:t>maksumaksja</w:t>
      </w:r>
      <w:bookmarkEnd w:id="18"/>
      <w:r>
        <w:rPr>
          <w:rFonts w:ascii="Times New Roman" w:hAnsi="Times New Roman" w:cs="Times New Roman"/>
          <w:sz w:val="24"/>
          <w:szCs w:val="24"/>
        </w:rPr>
        <w:t xml:space="preserve"> teisele investeerimiskontole. Väljamaksena käsitatakse ka finantsvaralt saadud tulu, mida ei kanta viivitamat</w:t>
      </w:r>
      <w:r w:rsidR="00A83B51">
        <w:rPr>
          <w:rFonts w:ascii="Times New Roman" w:hAnsi="Times New Roman" w:cs="Times New Roman"/>
          <w:sz w:val="24"/>
          <w:szCs w:val="24"/>
        </w:rPr>
        <w:t>a</w:t>
      </w:r>
      <w:r>
        <w:rPr>
          <w:rFonts w:ascii="Times New Roman" w:hAnsi="Times New Roman" w:cs="Times New Roman"/>
          <w:sz w:val="24"/>
          <w:szCs w:val="24"/>
        </w:rPr>
        <w:t xml:space="preserve"> investeerimiskontole</w:t>
      </w:r>
      <w:r w:rsidR="00477506">
        <w:rPr>
          <w:rFonts w:ascii="Times New Roman" w:hAnsi="Times New Roman" w:cs="Times New Roman"/>
          <w:sz w:val="24"/>
          <w:szCs w:val="24"/>
        </w:rPr>
        <w:t xml:space="preserve">, </w:t>
      </w:r>
      <w:r w:rsidR="00477506" w:rsidRPr="002B5FF6">
        <w:rPr>
          <w:rFonts w:ascii="Times New Roman" w:hAnsi="Times New Roman" w:cs="Times New Roman"/>
          <w:iCs/>
          <w:sz w:val="24"/>
          <w:szCs w:val="24"/>
        </w:rPr>
        <w:t>välja arvatud lõikes</w:t>
      </w:r>
      <w:r w:rsidR="00CE43C6" w:rsidRPr="002B5FF6">
        <w:rPr>
          <w:rFonts w:ascii="Times New Roman" w:hAnsi="Times New Roman" w:cs="Times New Roman"/>
          <w:iCs/>
          <w:sz w:val="24"/>
          <w:szCs w:val="24"/>
        </w:rPr>
        <w:t xml:space="preserve"> 2</w:t>
      </w:r>
      <w:r w:rsidR="00477506" w:rsidRPr="002B5FF6">
        <w:rPr>
          <w:rFonts w:ascii="Times New Roman" w:hAnsi="Times New Roman" w:cs="Times New Roman"/>
          <w:iCs/>
          <w:sz w:val="24"/>
          <w:szCs w:val="24"/>
        </w:rPr>
        <w:t xml:space="preserve"> </w:t>
      </w:r>
      <w:r w:rsidR="00CE43C6" w:rsidRPr="002B5FF6">
        <w:rPr>
          <w:rFonts w:ascii="Times New Roman" w:hAnsi="Times New Roman" w:cs="Times New Roman"/>
          <w:iCs/>
          <w:sz w:val="24"/>
          <w:szCs w:val="24"/>
        </w:rPr>
        <w:t>sätes</w:t>
      </w:r>
      <w:r w:rsidR="00477506" w:rsidRPr="002B5FF6">
        <w:rPr>
          <w:rFonts w:ascii="Times New Roman" w:hAnsi="Times New Roman" w:cs="Times New Roman"/>
          <w:iCs/>
          <w:sz w:val="24"/>
          <w:szCs w:val="24"/>
        </w:rPr>
        <w:t>tatud juhul</w:t>
      </w:r>
      <w:r>
        <w:rPr>
          <w:rFonts w:ascii="Times New Roman" w:hAnsi="Times New Roman" w:cs="Times New Roman"/>
          <w:sz w:val="24"/>
          <w:szCs w:val="24"/>
        </w:rPr>
        <w:t>. Väljamaksena ei käsitata</w:t>
      </w:r>
      <w:r w:rsidR="00FB07AB">
        <w:rPr>
          <w:rFonts w:ascii="Times New Roman" w:hAnsi="Times New Roman" w:cs="Times New Roman"/>
          <w:sz w:val="24"/>
          <w:szCs w:val="24"/>
        </w:rPr>
        <w:t xml:space="preserve"> </w:t>
      </w:r>
      <w:r>
        <w:rPr>
          <w:rFonts w:ascii="Times New Roman" w:hAnsi="Times New Roman" w:cs="Times New Roman"/>
          <w:sz w:val="24"/>
          <w:szCs w:val="24"/>
        </w:rPr>
        <w:t>valuuta</w:t>
      </w:r>
      <w:r w:rsidR="00FB07AB">
        <w:rPr>
          <w:rFonts w:ascii="Times New Roman" w:hAnsi="Times New Roman" w:cs="Times New Roman"/>
          <w:sz w:val="24"/>
          <w:szCs w:val="24"/>
        </w:rPr>
        <w:t xml:space="preserve"> </w:t>
      </w:r>
      <w:r>
        <w:rPr>
          <w:rFonts w:ascii="Times New Roman" w:hAnsi="Times New Roman" w:cs="Times New Roman"/>
          <w:sz w:val="24"/>
          <w:szCs w:val="24"/>
        </w:rPr>
        <w:t>konverteerimist</w:t>
      </w:r>
      <w:r w:rsidR="00FB07AB">
        <w:rPr>
          <w:rFonts w:ascii="Times New Roman" w:hAnsi="Times New Roman" w:cs="Times New Roman"/>
          <w:sz w:val="24"/>
          <w:szCs w:val="24"/>
        </w:rPr>
        <w:t xml:space="preserve"> </w:t>
      </w:r>
      <w:r>
        <w:rPr>
          <w:rFonts w:ascii="Times New Roman" w:hAnsi="Times New Roman" w:cs="Times New Roman"/>
          <w:sz w:val="24"/>
          <w:szCs w:val="24"/>
        </w:rPr>
        <w:t>investeerimiskontol</w:t>
      </w:r>
      <w:r w:rsidR="00FB07AB">
        <w:rPr>
          <w:rFonts w:ascii="Times New Roman" w:hAnsi="Times New Roman" w:cs="Times New Roman"/>
          <w:sz w:val="24"/>
          <w:szCs w:val="24"/>
        </w:rPr>
        <w:t xml:space="preserve"> </w:t>
      </w:r>
      <w:r w:rsidRPr="002B5FF6">
        <w:rPr>
          <w:rFonts w:ascii="Times New Roman" w:hAnsi="Times New Roman" w:cs="Times New Roman"/>
          <w:sz w:val="24"/>
          <w:szCs w:val="24"/>
        </w:rPr>
        <w:t>ega</w:t>
      </w:r>
      <w:r w:rsidR="00FB07AB">
        <w:rPr>
          <w:rFonts w:ascii="Times New Roman" w:hAnsi="Times New Roman" w:cs="Times New Roman"/>
          <w:sz w:val="24"/>
          <w:szCs w:val="24"/>
        </w:rPr>
        <w:t xml:space="preserve"> </w:t>
      </w:r>
      <w:r w:rsidRPr="002B5FF6">
        <w:rPr>
          <w:rFonts w:ascii="Times New Roman" w:hAnsi="Times New Roman" w:cs="Times New Roman"/>
          <w:sz w:val="24"/>
          <w:szCs w:val="24"/>
        </w:rPr>
        <w:t>investeerimiskonto</w:t>
      </w:r>
      <w:r w:rsidR="00FB07AB">
        <w:rPr>
          <w:rFonts w:ascii="Times New Roman" w:hAnsi="Times New Roman" w:cs="Times New Roman"/>
          <w:sz w:val="24"/>
          <w:szCs w:val="24"/>
        </w:rPr>
        <w:t xml:space="preserve"> või</w:t>
      </w:r>
      <w:r w:rsidR="0070271F">
        <w:rPr>
          <w:rFonts w:ascii="Times New Roman" w:hAnsi="Times New Roman" w:cs="Times New Roman"/>
          <w:iCs/>
          <w:sz w:val="24"/>
          <w:szCs w:val="24"/>
        </w:rPr>
        <w:t xml:space="preserve"> </w:t>
      </w:r>
      <w:r w:rsidR="00477506" w:rsidRPr="00D1716C">
        <w:rPr>
          <w:rFonts w:ascii="Times New Roman" w:hAnsi="Times New Roman" w:cs="Times New Roman"/>
          <w:iCs/>
          <w:sz w:val="24"/>
          <w:szCs w:val="24"/>
        </w:rPr>
        <w:t>väärtpaberikonto</w:t>
      </w:r>
      <w:r w:rsidR="00D16902" w:rsidRPr="00D1716C">
        <w:rPr>
          <w:rFonts w:ascii="Times New Roman" w:hAnsi="Times New Roman" w:cs="Times New Roman"/>
          <w:sz w:val="24"/>
          <w:szCs w:val="24"/>
        </w:rPr>
        <w:t xml:space="preserve"> kasutamisega seotud </w:t>
      </w:r>
      <w:r w:rsidR="00150B0C" w:rsidRPr="00D1716C">
        <w:rPr>
          <w:rFonts w:ascii="Times New Roman" w:hAnsi="Times New Roman" w:cs="Times New Roman"/>
          <w:sz w:val="24"/>
          <w:szCs w:val="24"/>
        </w:rPr>
        <w:t>tasu</w:t>
      </w:r>
      <w:r w:rsidR="00D16902">
        <w:rPr>
          <w:rFonts w:ascii="Times New Roman" w:hAnsi="Times New Roman" w:cs="Times New Roman"/>
          <w:sz w:val="24"/>
          <w:szCs w:val="24"/>
        </w:rPr>
        <w:t>.“;</w:t>
      </w:r>
    </w:p>
    <w:bookmarkEnd w:id="17"/>
    <w:p w14:paraId="00B1C2D5" w14:textId="713DD261" w:rsidR="00C813B0" w:rsidRPr="008236C4" w:rsidRDefault="00C813B0" w:rsidP="00766DD1">
      <w:pPr>
        <w:spacing w:after="0" w:line="240" w:lineRule="auto"/>
        <w:jc w:val="both"/>
        <w:rPr>
          <w:rFonts w:ascii="Times New Roman" w:hAnsi="Times New Roman" w:cs="Times New Roman"/>
          <w:iCs/>
          <w:sz w:val="24"/>
          <w:szCs w:val="24"/>
        </w:rPr>
      </w:pPr>
    </w:p>
    <w:p w14:paraId="3CC7D207" w14:textId="383AC6F8" w:rsidR="00886AB5" w:rsidRDefault="00E13083" w:rsidP="00766DD1">
      <w:pPr>
        <w:spacing w:after="0" w:line="240" w:lineRule="auto"/>
        <w:jc w:val="both"/>
        <w:rPr>
          <w:rFonts w:ascii="Times New Roman" w:hAnsi="Times New Roman" w:cs="Times New Roman"/>
          <w:sz w:val="24"/>
          <w:szCs w:val="24"/>
        </w:rPr>
      </w:pPr>
      <w:bookmarkStart w:id="19" w:name="_Hlk148335236"/>
      <w:bookmarkStart w:id="20" w:name="_Hlk148104393"/>
      <w:r w:rsidRPr="00FB07AB">
        <w:rPr>
          <w:rFonts w:ascii="Times New Roman" w:hAnsi="Times New Roman" w:cs="Times New Roman"/>
          <w:b/>
          <w:bCs/>
          <w:sz w:val="24"/>
          <w:szCs w:val="24"/>
        </w:rPr>
        <w:t>8</w:t>
      </w:r>
      <w:r w:rsidR="00886AB5" w:rsidRPr="00FB07AB">
        <w:rPr>
          <w:rFonts w:ascii="Times New Roman" w:hAnsi="Times New Roman" w:cs="Times New Roman"/>
          <w:b/>
          <w:bCs/>
          <w:sz w:val="24"/>
          <w:szCs w:val="24"/>
        </w:rPr>
        <w:t>)</w:t>
      </w:r>
      <w:r w:rsidR="00886AB5">
        <w:rPr>
          <w:rFonts w:ascii="Times New Roman" w:hAnsi="Times New Roman" w:cs="Times New Roman"/>
          <w:sz w:val="24"/>
          <w:szCs w:val="24"/>
        </w:rPr>
        <w:t xml:space="preserve"> paragrahvi 31 lõi</w:t>
      </w:r>
      <w:r w:rsidR="002B64EC">
        <w:rPr>
          <w:rFonts w:ascii="Times New Roman" w:hAnsi="Times New Roman" w:cs="Times New Roman"/>
          <w:sz w:val="24"/>
          <w:szCs w:val="24"/>
        </w:rPr>
        <w:t>g</w:t>
      </w:r>
      <w:r w:rsidR="00886AB5">
        <w:rPr>
          <w:rFonts w:ascii="Times New Roman" w:hAnsi="Times New Roman" w:cs="Times New Roman"/>
          <w:sz w:val="24"/>
          <w:szCs w:val="24"/>
        </w:rPr>
        <w:t>e</w:t>
      </w:r>
      <w:r w:rsidR="002B64EC">
        <w:rPr>
          <w:rFonts w:ascii="Times New Roman" w:hAnsi="Times New Roman" w:cs="Times New Roman"/>
          <w:sz w:val="24"/>
          <w:szCs w:val="24"/>
        </w:rPr>
        <w:t>t</w:t>
      </w:r>
      <w:r w:rsidR="00886AB5">
        <w:rPr>
          <w:rFonts w:ascii="Times New Roman" w:hAnsi="Times New Roman" w:cs="Times New Roman"/>
          <w:sz w:val="24"/>
          <w:szCs w:val="24"/>
        </w:rPr>
        <w:t xml:space="preserve"> 1 täiendatakse punktiga 10 järgmises sõnastuses:</w:t>
      </w:r>
    </w:p>
    <w:p w14:paraId="2E1FABB3" w14:textId="59C6F58B" w:rsidR="00F36187" w:rsidRDefault="00886AB5" w:rsidP="00766D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 tulu, mida</w:t>
      </w:r>
      <w:r w:rsidRPr="00886AB5">
        <w:rPr>
          <w:rFonts w:ascii="Times New Roman" w:hAnsi="Times New Roman" w:cs="Times New Roman"/>
          <w:sz w:val="24"/>
          <w:szCs w:val="24"/>
        </w:rPr>
        <w:t xml:space="preserve"> </w:t>
      </w:r>
      <w:r>
        <w:rPr>
          <w:rFonts w:ascii="Times New Roman" w:hAnsi="Times New Roman" w:cs="Times New Roman"/>
          <w:sz w:val="24"/>
          <w:szCs w:val="24"/>
        </w:rPr>
        <w:t>m</w:t>
      </w:r>
      <w:r w:rsidRPr="00886AB5">
        <w:rPr>
          <w:rFonts w:ascii="Times New Roman" w:hAnsi="Times New Roman" w:cs="Times New Roman"/>
          <w:sz w:val="24"/>
          <w:szCs w:val="24"/>
        </w:rPr>
        <w:t>itteresidendist kindlustusandja</w:t>
      </w:r>
      <w:r w:rsidR="00B05CE4">
        <w:rPr>
          <w:rFonts w:ascii="Times New Roman" w:hAnsi="Times New Roman" w:cs="Times New Roman"/>
          <w:sz w:val="24"/>
          <w:szCs w:val="24"/>
        </w:rPr>
        <w:t>, kellel ei ole Eestis püsivat tegevuskohta,</w:t>
      </w:r>
      <w:r w:rsidR="008236C4">
        <w:rPr>
          <w:rFonts w:ascii="Times New Roman" w:hAnsi="Times New Roman" w:cs="Times New Roman"/>
          <w:sz w:val="24"/>
          <w:szCs w:val="24"/>
        </w:rPr>
        <w:t xml:space="preserve"> </w:t>
      </w:r>
      <w:r>
        <w:rPr>
          <w:rFonts w:ascii="Times New Roman" w:hAnsi="Times New Roman" w:cs="Times New Roman"/>
          <w:sz w:val="24"/>
          <w:szCs w:val="24"/>
        </w:rPr>
        <w:t xml:space="preserve">saab </w:t>
      </w:r>
      <w:r w:rsidRPr="00886AB5">
        <w:rPr>
          <w:rFonts w:ascii="Times New Roman" w:hAnsi="Times New Roman" w:cs="Times New Roman"/>
          <w:sz w:val="24"/>
          <w:szCs w:val="24"/>
        </w:rPr>
        <w:t>investeerimisriskiga elukindlustuslepingu alusvaraks olevalt varalt</w:t>
      </w:r>
      <w:r w:rsidR="002805A0">
        <w:rPr>
          <w:rFonts w:ascii="Times New Roman" w:hAnsi="Times New Roman" w:cs="Times New Roman"/>
          <w:sz w:val="24"/>
          <w:szCs w:val="24"/>
        </w:rPr>
        <w:t>,</w:t>
      </w:r>
      <w:r w:rsidRPr="00886AB5">
        <w:rPr>
          <w:rFonts w:ascii="Times New Roman" w:hAnsi="Times New Roman" w:cs="Times New Roman"/>
          <w:sz w:val="24"/>
          <w:szCs w:val="24"/>
        </w:rPr>
        <w:t xml:space="preserve"> </w:t>
      </w:r>
      <w:r>
        <w:rPr>
          <w:rFonts w:ascii="Times New Roman" w:hAnsi="Times New Roman" w:cs="Times New Roman"/>
          <w:sz w:val="24"/>
          <w:szCs w:val="24"/>
        </w:rPr>
        <w:t xml:space="preserve">kui </w:t>
      </w:r>
      <w:r w:rsidR="00F36187">
        <w:rPr>
          <w:rFonts w:ascii="Times New Roman" w:hAnsi="Times New Roman" w:cs="Times New Roman"/>
          <w:sz w:val="24"/>
          <w:szCs w:val="24"/>
        </w:rPr>
        <w:t xml:space="preserve">lepingu kohaselt on kindlustusandjal kohustus kindlustusvõtja, kindlustatu või soodustatud isiku </w:t>
      </w:r>
      <w:commentRangeStart w:id="21"/>
      <w:del w:id="22" w:author="Merike Koppel JM" w:date="2024-03-14T10:43:00Z">
        <w:r w:rsidR="00F36187" w:rsidDel="00424E8D">
          <w:rPr>
            <w:rFonts w:ascii="Times New Roman" w:hAnsi="Times New Roman" w:cs="Times New Roman"/>
            <w:sz w:val="24"/>
            <w:szCs w:val="24"/>
          </w:rPr>
          <w:delText>ees</w:delText>
        </w:r>
      </w:del>
      <w:ins w:id="23" w:author="Merike Koppel JM" w:date="2024-03-14T10:43:00Z">
        <w:r w:rsidR="00424E8D">
          <w:rPr>
            <w:rFonts w:ascii="Times New Roman" w:hAnsi="Times New Roman" w:cs="Times New Roman"/>
            <w:sz w:val="24"/>
            <w:szCs w:val="24"/>
          </w:rPr>
          <w:t>vastu</w:t>
        </w:r>
      </w:ins>
      <w:r w:rsidR="00F36187">
        <w:rPr>
          <w:rFonts w:ascii="Times New Roman" w:hAnsi="Times New Roman" w:cs="Times New Roman"/>
          <w:sz w:val="24"/>
          <w:szCs w:val="24"/>
        </w:rPr>
        <w:t xml:space="preserve"> </w:t>
      </w:r>
      <w:commentRangeEnd w:id="21"/>
      <w:r w:rsidR="00424E8D">
        <w:rPr>
          <w:rStyle w:val="Kommentaariviide"/>
        </w:rPr>
        <w:commentReference w:id="21"/>
      </w:r>
      <w:r w:rsidR="00F36187">
        <w:rPr>
          <w:rFonts w:ascii="Times New Roman" w:hAnsi="Times New Roman" w:cs="Times New Roman"/>
          <w:sz w:val="24"/>
          <w:szCs w:val="24"/>
        </w:rPr>
        <w:t>vähemalt alusvara väärtuses.“;</w:t>
      </w:r>
    </w:p>
    <w:bookmarkEnd w:id="19"/>
    <w:bookmarkEnd w:id="20"/>
    <w:p w14:paraId="20D4DF28" w14:textId="77777777" w:rsidR="006F1906" w:rsidRDefault="006F1906" w:rsidP="00766DD1">
      <w:pPr>
        <w:spacing w:after="0" w:line="240" w:lineRule="auto"/>
        <w:jc w:val="both"/>
        <w:rPr>
          <w:color w:val="1F497D"/>
        </w:rPr>
      </w:pPr>
    </w:p>
    <w:p w14:paraId="2181BCF4" w14:textId="41EFF65B" w:rsidR="00735269" w:rsidRDefault="00E13083" w:rsidP="00766DD1">
      <w:pPr>
        <w:spacing w:after="0" w:line="240" w:lineRule="auto"/>
        <w:jc w:val="both"/>
        <w:rPr>
          <w:rFonts w:ascii="Times New Roman" w:hAnsi="Times New Roman" w:cs="Times New Roman"/>
          <w:sz w:val="24"/>
          <w:szCs w:val="24"/>
        </w:rPr>
      </w:pPr>
      <w:r w:rsidRPr="00FB07AB">
        <w:rPr>
          <w:rFonts w:ascii="Times New Roman" w:hAnsi="Times New Roman" w:cs="Times New Roman"/>
          <w:b/>
          <w:bCs/>
          <w:sz w:val="24"/>
          <w:szCs w:val="24"/>
        </w:rPr>
        <w:t>9</w:t>
      </w:r>
      <w:r w:rsidR="00735269" w:rsidRPr="00FB07AB">
        <w:rPr>
          <w:rFonts w:ascii="Times New Roman" w:hAnsi="Times New Roman" w:cs="Times New Roman"/>
          <w:b/>
          <w:bCs/>
          <w:sz w:val="24"/>
          <w:szCs w:val="24"/>
        </w:rPr>
        <w:t>)</w:t>
      </w:r>
      <w:r w:rsidR="00735269">
        <w:rPr>
          <w:rFonts w:ascii="Times New Roman" w:hAnsi="Times New Roman" w:cs="Times New Roman"/>
          <w:sz w:val="24"/>
          <w:szCs w:val="24"/>
        </w:rPr>
        <w:t xml:space="preserve"> paragrahvi 36 lõige 5 muudetakse ja sõnastatakse järgmiselt:</w:t>
      </w:r>
    </w:p>
    <w:p w14:paraId="093A91B2" w14:textId="7DF25F16" w:rsidR="00735269" w:rsidRDefault="00735269" w:rsidP="00766D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proofErr w:type="spellStart"/>
      <w:r>
        <w:rPr>
          <w:rFonts w:ascii="Times New Roman" w:hAnsi="Times New Roman" w:cs="Times New Roman"/>
          <w:sz w:val="24"/>
          <w:szCs w:val="24"/>
        </w:rPr>
        <w:t>Välisvaluutas</w:t>
      </w:r>
      <w:proofErr w:type="spellEnd"/>
      <w:r>
        <w:rPr>
          <w:rFonts w:ascii="Times New Roman" w:hAnsi="Times New Roman" w:cs="Times New Roman"/>
          <w:sz w:val="24"/>
          <w:szCs w:val="24"/>
        </w:rPr>
        <w:t xml:space="preserve"> saadud tulu, tulust tehtavad mahaarvamised ja makstud või kinnipeetud tulumaks arvestatakse ümber eurode</w:t>
      </w:r>
      <w:del w:id="24" w:author="Merike Koppel JM" w:date="2024-03-14T10:48:00Z">
        <w:r w:rsidDel="00424E8D">
          <w:rPr>
            <w:rFonts w:ascii="Times New Roman" w:hAnsi="Times New Roman" w:cs="Times New Roman"/>
            <w:sz w:val="24"/>
            <w:szCs w:val="24"/>
          </w:rPr>
          <w:delText>k</w:delText>
        </w:r>
      </w:del>
      <w:ins w:id="25" w:author="Merike Koppel JM" w:date="2024-03-14T10:48:00Z">
        <w:r w:rsidR="00424E8D">
          <w:rPr>
            <w:rFonts w:ascii="Times New Roman" w:hAnsi="Times New Roman" w:cs="Times New Roman"/>
            <w:sz w:val="24"/>
            <w:szCs w:val="24"/>
          </w:rPr>
          <w:t>s</w:t>
        </w:r>
      </w:ins>
      <w:r>
        <w:rPr>
          <w:rFonts w:ascii="Times New Roman" w:hAnsi="Times New Roman" w:cs="Times New Roman"/>
          <w:sz w:val="24"/>
          <w:szCs w:val="24"/>
        </w:rPr>
        <w:t>s</w:t>
      </w:r>
      <w:ins w:id="26" w:author="Merike Koppel JM" w:date="2024-03-14T10:48:00Z">
        <w:r w:rsidR="00424E8D">
          <w:rPr>
            <w:rFonts w:ascii="Times New Roman" w:hAnsi="Times New Roman" w:cs="Times New Roman"/>
            <w:sz w:val="24"/>
            <w:szCs w:val="24"/>
          </w:rPr>
          <w:t>e</w:t>
        </w:r>
      </w:ins>
      <w:r>
        <w:rPr>
          <w:rFonts w:ascii="Times New Roman" w:hAnsi="Times New Roman" w:cs="Times New Roman"/>
          <w:sz w:val="24"/>
          <w:szCs w:val="24"/>
        </w:rPr>
        <w:t xml:space="preserve"> tulu saamise, kulu tegemise ja tulumaksu tasumise või kinnipidamise päeval kehtinud Euroopa Keskpanga päevakursi alusel </w:t>
      </w:r>
      <w:r w:rsidRPr="00FA182B">
        <w:rPr>
          <w:rFonts w:ascii="Times New Roman" w:hAnsi="Times New Roman" w:cs="Times New Roman"/>
          <w:sz w:val="24"/>
          <w:szCs w:val="24"/>
        </w:rPr>
        <w:t>või tegelikult kasutatud kursi alusel</w:t>
      </w:r>
      <w:r>
        <w:rPr>
          <w:rFonts w:ascii="Times New Roman" w:hAnsi="Times New Roman" w:cs="Times New Roman"/>
          <w:sz w:val="24"/>
          <w:szCs w:val="24"/>
        </w:rPr>
        <w:t>.“;</w:t>
      </w:r>
    </w:p>
    <w:p w14:paraId="26F3FDDB" w14:textId="77777777" w:rsidR="007273A6" w:rsidRDefault="007273A6" w:rsidP="00766DD1">
      <w:pPr>
        <w:spacing w:after="0" w:line="240" w:lineRule="auto"/>
        <w:jc w:val="both"/>
        <w:rPr>
          <w:rFonts w:ascii="Times New Roman" w:hAnsi="Times New Roman" w:cs="Times New Roman"/>
          <w:sz w:val="24"/>
          <w:szCs w:val="24"/>
        </w:rPr>
      </w:pPr>
    </w:p>
    <w:p w14:paraId="119C62EC" w14:textId="7D98704B" w:rsidR="003E08C7" w:rsidRDefault="00E634E6" w:rsidP="00766DD1">
      <w:pPr>
        <w:spacing w:after="0" w:line="240" w:lineRule="auto"/>
        <w:jc w:val="both"/>
        <w:rPr>
          <w:rFonts w:ascii="Times New Roman" w:hAnsi="Times New Roman" w:cs="Times New Roman"/>
          <w:sz w:val="24"/>
          <w:szCs w:val="24"/>
        </w:rPr>
      </w:pPr>
      <w:r w:rsidRPr="00FB07AB">
        <w:rPr>
          <w:rFonts w:ascii="Times New Roman" w:hAnsi="Times New Roman" w:cs="Times New Roman"/>
          <w:b/>
          <w:bCs/>
          <w:sz w:val="24"/>
          <w:szCs w:val="24"/>
        </w:rPr>
        <w:t>10</w:t>
      </w:r>
      <w:r w:rsidR="00152330" w:rsidRPr="00FB07AB">
        <w:rPr>
          <w:rFonts w:ascii="Times New Roman" w:hAnsi="Times New Roman" w:cs="Times New Roman"/>
          <w:b/>
          <w:bCs/>
          <w:sz w:val="24"/>
          <w:szCs w:val="24"/>
        </w:rPr>
        <w:t>)</w:t>
      </w:r>
      <w:r w:rsidR="00152330">
        <w:rPr>
          <w:rFonts w:ascii="Times New Roman" w:hAnsi="Times New Roman" w:cs="Times New Roman"/>
          <w:sz w:val="24"/>
          <w:szCs w:val="24"/>
        </w:rPr>
        <w:t xml:space="preserve"> paragrahvi 38</w:t>
      </w:r>
      <w:r w:rsidR="003E08C7">
        <w:rPr>
          <w:rFonts w:ascii="Times New Roman" w:hAnsi="Times New Roman" w:cs="Times New Roman"/>
          <w:sz w:val="24"/>
          <w:szCs w:val="24"/>
        </w:rPr>
        <w:t xml:space="preserve"> täiendatakse</w:t>
      </w:r>
      <w:r w:rsidR="00152330">
        <w:rPr>
          <w:rFonts w:ascii="Times New Roman" w:hAnsi="Times New Roman" w:cs="Times New Roman"/>
          <w:sz w:val="24"/>
          <w:szCs w:val="24"/>
        </w:rPr>
        <w:t xml:space="preserve"> lõi</w:t>
      </w:r>
      <w:r w:rsidR="003E08C7">
        <w:rPr>
          <w:rFonts w:ascii="Times New Roman" w:hAnsi="Times New Roman" w:cs="Times New Roman"/>
          <w:sz w:val="24"/>
          <w:szCs w:val="24"/>
        </w:rPr>
        <w:t>ke</w:t>
      </w:r>
      <w:r w:rsidR="00152330">
        <w:rPr>
          <w:rFonts w:ascii="Times New Roman" w:hAnsi="Times New Roman" w:cs="Times New Roman"/>
          <w:sz w:val="24"/>
          <w:szCs w:val="24"/>
        </w:rPr>
        <w:t>g</w:t>
      </w:r>
      <w:r w:rsidR="003E08C7">
        <w:rPr>
          <w:rFonts w:ascii="Times New Roman" w:hAnsi="Times New Roman" w:cs="Times New Roman"/>
          <w:sz w:val="24"/>
          <w:szCs w:val="24"/>
        </w:rPr>
        <w:t>a</w:t>
      </w:r>
      <w:r w:rsidR="00152330">
        <w:rPr>
          <w:rFonts w:ascii="Times New Roman" w:hAnsi="Times New Roman" w:cs="Times New Roman"/>
          <w:sz w:val="24"/>
          <w:szCs w:val="24"/>
        </w:rPr>
        <w:t xml:space="preserve"> </w:t>
      </w:r>
      <w:r w:rsidR="003E08C7">
        <w:rPr>
          <w:rFonts w:ascii="Times New Roman" w:hAnsi="Times New Roman" w:cs="Times New Roman"/>
          <w:sz w:val="24"/>
          <w:szCs w:val="24"/>
        </w:rPr>
        <w:t>6</w:t>
      </w:r>
      <w:r w:rsidR="00152330" w:rsidRPr="003E08C7">
        <w:rPr>
          <w:rFonts w:ascii="Times New Roman" w:hAnsi="Times New Roman" w:cs="Times New Roman"/>
          <w:sz w:val="24"/>
          <w:szCs w:val="24"/>
          <w:vertAlign w:val="superscript"/>
        </w:rPr>
        <w:t>1</w:t>
      </w:r>
      <w:r w:rsidR="003E08C7">
        <w:rPr>
          <w:rFonts w:ascii="Times New Roman" w:hAnsi="Times New Roman" w:cs="Times New Roman"/>
          <w:sz w:val="24"/>
          <w:szCs w:val="24"/>
        </w:rPr>
        <w:t xml:space="preserve"> järgmises sõnastuses:</w:t>
      </w:r>
    </w:p>
    <w:p w14:paraId="06EE54AC" w14:textId="4B429508" w:rsidR="003E08C7" w:rsidRDefault="003E08C7" w:rsidP="00766DD1">
      <w:pPr>
        <w:spacing w:after="0" w:line="240" w:lineRule="auto"/>
        <w:jc w:val="both"/>
        <w:rPr>
          <w:rFonts w:ascii="Times New Roman" w:hAnsi="Times New Roman" w:cs="Times New Roman"/>
          <w:sz w:val="24"/>
          <w:szCs w:val="24"/>
        </w:rPr>
      </w:pPr>
      <w:r w:rsidRPr="00AC1059">
        <w:rPr>
          <w:rFonts w:ascii="Times New Roman" w:hAnsi="Times New Roman" w:cs="Times New Roman"/>
          <w:sz w:val="24"/>
          <w:szCs w:val="24"/>
        </w:rPr>
        <w:t>„(6</w:t>
      </w:r>
      <w:r w:rsidRPr="00AC1059">
        <w:rPr>
          <w:rFonts w:ascii="Times New Roman" w:hAnsi="Times New Roman" w:cs="Times New Roman"/>
          <w:sz w:val="24"/>
          <w:szCs w:val="24"/>
          <w:vertAlign w:val="superscript"/>
        </w:rPr>
        <w:t>1</w:t>
      </w:r>
      <w:r w:rsidRPr="00AC1059">
        <w:rPr>
          <w:rFonts w:ascii="Times New Roman" w:hAnsi="Times New Roman" w:cs="Times New Roman"/>
          <w:sz w:val="24"/>
          <w:szCs w:val="24"/>
        </w:rPr>
        <w:t xml:space="preserve">) Väärtpaberite soetamismaksumusele võib </w:t>
      </w:r>
      <w:commentRangeStart w:id="27"/>
      <w:r w:rsidRPr="00AC1059">
        <w:rPr>
          <w:rFonts w:ascii="Times New Roman" w:hAnsi="Times New Roman" w:cs="Times New Roman"/>
          <w:sz w:val="24"/>
          <w:szCs w:val="24"/>
        </w:rPr>
        <w:t xml:space="preserve">juurde </w:t>
      </w:r>
      <w:ins w:id="28" w:author="Merike Koppel JM" w:date="2024-03-14T11:05:00Z">
        <w:r w:rsidR="004D3DB8">
          <w:rPr>
            <w:rFonts w:ascii="Times New Roman" w:hAnsi="Times New Roman" w:cs="Times New Roman"/>
            <w:sz w:val="24"/>
            <w:szCs w:val="24"/>
          </w:rPr>
          <w:t>arvata</w:t>
        </w:r>
      </w:ins>
      <w:del w:id="29" w:author="Merike Koppel JM" w:date="2024-03-14T11:05:00Z">
        <w:r w:rsidRPr="00AC1059" w:rsidDel="004D3DB8">
          <w:rPr>
            <w:rFonts w:ascii="Times New Roman" w:hAnsi="Times New Roman" w:cs="Times New Roman"/>
            <w:sz w:val="24"/>
            <w:szCs w:val="24"/>
          </w:rPr>
          <w:delText xml:space="preserve">liita </w:delText>
        </w:r>
      </w:del>
      <w:commentRangeEnd w:id="27"/>
      <w:r w:rsidR="004D3DB8">
        <w:rPr>
          <w:rStyle w:val="Kommentaariviide"/>
        </w:rPr>
        <w:commentReference w:id="27"/>
      </w:r>
      <w:ins w:id="30" w:author="Merike Koppel JM" w:date="2024-03-14T11:05:00Z">
        <w:r w:rsidR="004D3DB8" w:rsidRPr="00AC1059">
          <w:rPr>
            <w:rFonts w:ascii="Times New Roman" w:hAnsi="Times New Roman" w:cs="Times New Roman"/>
            <w:sz w:val="24"/>
            <w:szCs w:val="24"/>
          </w:rPr>
          <w:t xml:space="preserve"> </w:t>
        </w:r>
      </w:ins>
      <w:r w:rsidRPr="00AC1059">
        <w:rPr>
          <w:rFonts w:ascii="Times New Roman" w:hAnsi="Times New Roman" w:cs="Times New Roman"/>
          <w:iCs/>
          <w:sz w:val="24"/>
          <w:szCs w:val="24"/>
        </w:rPr>
        <w:t xml:space="preserve">väärtpaberikonto </w:t>
      </w:r>
      <w:r w:rsidR="00AC1059" w:rsidRPr="00AC1059">
        <w:rPr>
          <w:rFonts w:ascii="Times New Roman" w:hAnsi="Times New Roman" w:cs="Times New Roman"/>
          <w:sz w:val="24"/>
          <w:szCs w:val="24"/>
        </w:rPr>
        <w:t>kasutamisega seotud tasu</w:t>
      </w:r>
      <w:r w:rsidRPr="00AC1059">
        <w:rPr>
          <w:rFonts w:ascii="Times New Roman" w:hAnsi="Times New Roman" w:cs="Times New Roman"/>
          <w:sz w:val="24"/>
          <w:szCs w:val="24"/>
        </w:rPr>
        <w:t>.“;</w:t>
      </w:r>
      <w:r>
        <w:rPr>
          <w:rFonts w:ascii="Times New Roman" w:hAnsi="Times New Roman" w:cs="Times New Roman"/>
          <w:sz w:val="24"/>
          <w:szCs w:val="24"/>
        </w:rPr>
        <w:t xml:space="preserve"> </w:t>
      </w:r>
    </w:p>
    <w:p w14:paraId="6422A884" w14:textId="77777777" w:rsidR="00554173" w:rsidRDefault="00554173" w:rsidP="00766DD1">
      <w:pPr>
        <w:spacing w:after="0" w:line="240" w:lineRule="auto"/>
        <w:jc w:val="both"/>
        <w:rPr>
          <w:rFonts w:ascii="Times New Roman" w:hAnsi="Times New Roman" w:cs="Times New Roman"/>
          <w:sz w:val="24"/>
          <w:szCs w:val="24"/>
        </w:rPr>
      </w:pPr>
    </w:p>
    <w:p w14:paraId="20A7C1D9" w14:textId="453A3100" w:rsidR="00554173" w:rsidRDefault="00E634E6" w:rsidP="00766DD1">
      <w:pPr>
        <w:spacing w:after="0" w:line="240" w:lineRule="auto"/>
        <w:jc w:val="both"/>
        <w:rPr>
          <w:rFonts w:ascii="Times New Roman" w:hAnsi="Times New Roman" w:cs="Times New Roman"/>
          <w:sz w:val="24"/>
          <w:szCs w:val="24"/>
        </w:rPr>
      </w:pPr>
      <w:r w:rsidRPr="00FB07AB">
        <w:rPr>
          <w:rFonts w:ascii="Times New Roman" w:hAnsi="Times New Roman" w:cs="Times New Roman"/>
          <w:b/>
          <w:bCs/>
          <w:sz w:val="24"/>
          <w:szCs w:val="24"/>
        </w:rPr>
        <w:t>11</w:t>
      </w:r>
      <w:r w:rsidR="00554173" w:rsidRPr="00FB07AB">
        <w:rPr>
          <w:rFonts w:ascii="Times New Roman" w:hAnsi="Times New Roman" w:cs="Times New Roman"/>
          <w:b/>
          <w:bCs/>
          <w:sz w:val="24"/>
          <w:szCs w:val="24"/>
        </w:rPr>
        <w:t>)</w:t>
      </w:r>
      <w:r w:rsidR="00554173">
        <w:rPr>
          <w:rFonts w:ascii="Times New Roman" w:hAnsi="Times New Roman" w:cs="Times New Roman"/>
          <w:sz w:val="24"/>
          <w:szCs w:val="24"/>
        </w:rPr>
        <w:t xml:space="preserve"> paragrahvi 39 pealkiri muudetakse ja sõnastatakse järgmiselt:</w:t>
      </w:r>
    </w:p>
    <w:p w14:paraId="584FEF3E" w14:textId="36D58A1E" w:rsidR="00093B6D" w:rsidRDefault="00093B6D" w:rsidP="00766DD1">
      <w:pPr>
        <w:spacing w:after="0" w:line="240" w:lineRule="auto"/>
        <w:jc w:val="both"/>
        <w:rPr>
          <w:rFonts w:ascii="Times New Roman" w:hAnsi="Times New Roman" w:cs="Times New Roman"/>
          <w:sz w:val="24"/>
          <w:szCs w:val="24"/>
        </w:rPr>
      </w:pPr>
      <w:bookmarkStart w:id="31" w:name="_Hlk148343552"/>
      <w:r>
        <w:rPr>
          <w:rFonts w:ascii="Times New Roman" w:hAnsi="Times New Roman" w:cs="Times New Roman"/>
          <w:sz w:val="24"/>
          <w:szCs w:val="24"/>
        </w:rPr>
        <w:t>„</w:t>
      </w:r>
      <w:r w:rsidRPr="00C33DE2">
        <w:rPr>
          <w:rFonts w:ascii="Times New Roman" w:hAnsi="Times New Roman" w:cs="Times New Roman"/>
          <w:b/>
          <w:sz w:val="24"/>
          <w:szCs w:val="24"/>
        </w:rPr>
        <w:t xml:space="preserve">§ 39. </w:t>
      </w:r>
      <w:r w:rsidRPr="00DA601E">
        <w:rPr>
          <w:rFonts w:ascii="Times New Roman" w:hAnsi="Times New Roman" w:cs="Times New Roman"/>
          <w:b/>
          <w:sz w:val="24"/>
          <w:szCs w:val="24"/>
        </w:rPr>
        <w:t>Finantsvaralt</w:t>
      </w:r>
      <w:r>
        <w:rPr>
          <w:rFonts w:ascii="Times New Roman" w:hAnsi="Times New Roman" w:cs="Times New Roman"/>
          <w:b/>
          <w:i/>
          <w:iCs/>
          <w:sz w:val="24"/>
          <w:szCs w:val="24"/>
        </w:rPr>
        <w:t xml:space="preserve"> </w:t>
      </w:r>
      <w:r w:rsidRPr="00C33DE2">
        <w:rPr>
          <w:rFonts w:ascii="Times New Roman" w:hAnsi="Times New Roman" w:cs="Times New Roman"/>
          <w:b/>
          <w:sz w:val="24"/>
          <w:szCs w:val="24"/>
        </w:rPr>
        <w:t>saadud kahju arvestamine</w:t>
      </w:r>
      <w:r w:rsidRPr="00B040B0">
        <w:rPr>
          <w:rFonts w:ascii="Times New Roman" w:hAnsi="Times New Roman" w:cs="Times New Roman"/>
          <w:bCs/>
          <w:sz w:val="24"/>
          <w:szCs w:val="24"/>
        </w:rPr>
        <w:t>“</w:t>
      </w:r>
      <w:r>
        <w:rPr>
          <w:rFonts w:ascii="Times New Roman" w:hAnsi="Times New Roman" w:cs="Times New Roman"/>
          <w:bCs/>
          <w:sz w:val="24"/>
          <w:szCs w:val="24"/>
        </w:rPr>
        <w:t>;</w:t>
      </w:r>
    </w:p>
    <w:p w14:paraId="2D93832A" w14:textId="2AD87CD3" w:rsidR="00554173" w:rsidRDefault="00554173" w:rsidP="00766DD1">
      <w:pPr>
        <w:spacing w:after="0" w:line="240" w:lineRule="auto"/>
        <w:jc w:val="both"/>
        <w:rPr>
          <w:rFonts w:ascii="Times New Roman" w:hAnsi="Times New Roman" w:cs="Times New Roman"/>
          <w:sz w:val="24"/>
          <w:szCs w:val="24"/>
        </w:rPr>
      </w:pPr>
    </w:p>
    <w:p w14:paraId="0C60CCB2" w14:textId="70E25B4D" w:rsidR="00CB1B11" w:rsidRDefault="00DA601E" w:rsidP="00766DD1">
      <w:pPr>
        <w:spacing w:after="0" w:line="240" w:lineRule="auto"/>
        <w:jc w:val="both"/>
        <w:rPr>
          <w:rFonts w:ascii="Times New Roman" w:hAnsi="Times New Roman" w:cs="Times New Roman"/>
          <w:sz w:val="24"/>
          <w:szCs w:val="24"/>
        </w:rPr>
      </w:pPr>
      <w:r w:rsidRPr="00FB07AB">
        <w:rPr>
          <w:rFonts w:ascii="Times New Roman" w:hAnsi="Times New Roman" w:cs="Times New Roman"/>
          <w:b/>
          <w:bCs/>
          <w:sz w:val="24"/>
          <w:szCs w:val="24"/>
        </w:rPr>
        <w:t>12</w:t>
      </w:r>
      <w:r w:rsidR="00CB1B11" w:rsidRPr="00FB07AB">
        <w:rPr>
          <w:rFonts w:ascii="Times New Roman" w:hAnsi="Times New Roman" w:cs="Times New Roman"/>
          <w:b/>
          <w:bCs/>
          <w:sz w:val="24"/>
          <w:szCs w:val="24"/>
        </w:rPr>
        <w:t>)</w:t>
      </w:r>
      <w:r w:rsidR="00CB1B11">
        <w:rPr>
          <w:rFonts w:ascii="Times New Roman" w:hAnsi="Times New Roman" w:cs="Times New Roman"/>
          <w:sz w:val="24"/>
          <w:szCs w:val="24"/>
        </w:rPr>
        <w:t xml:space="preserve"> paragrahvi 39 täiendatakse lõigetega </w:t>
      </w:r>
      <w:bookmarkStart w:id="32" w:name="_Hlk152680013"/>
      <w:r w:rsidR="00CB1B11">
        <w:rPr>
          <w:rFonts w:ascii="Times New Roman" w:hAnsi="Times New Roman" w:cs="Times New Roman"/>
          <w:sz w:val="24"/>
          <w:szCs w:val="24"/>
        </w:rPr>
        <w:t>1</w:t>
      </w:r>
      <w:r w:rsidR="00CB1B11" w:rsidRPr="00B040B0">
        <w:rPr>
          <w:rFonts w:ascii="Times New Roman" w:hAnsi="Times New Roman" w:cs="Times New Roman"/>
          <w:sz w:val="24"/>
          <w:szCs w:val="24"/>
          <w:vertAlign w:val="superscript"/>
        </w:rPr>
        <w:t>2</w:t>
      </w:r>
      <w:r w:rsidR="00AB0B30">
        <w:rPr>
          <w:rFonts w:ascii="Times New Roman" w:hAnsi="Times New Roman" w:cs="Times New Roman"/>
          <w:sz w:val="24"/>
          <w:szCs w:val="24"/>
        </w:rPr>
        <w:t>–</w:t>
      </w:r>
      <w:r w:rsidR="00CB1B11">
        <w:rPr>
          <w:rFonts w:ascii="Times New Roman" w:hAnsi="Times New Roman" w:cs="Times New Roman"/>
          <w:sz w:val="24"/>
          <w:szCs w:val="24"/>
        </w:rPr>
        <w:t>1</w:t>
      </w:r>
      <w:r w:rsidR="00AB0B30">
        <w:rPr>
          <w:rFonts w:ascii="Times New Roman" w:hAnsi="Times New Roman" w:cs="Times New Roman"/>
          <w:sz w:val="24"/>
          <w:szCs w:val="24"/>
          <w:vertAlign w:val="superscript"/>
        </w:rPr>
        <w:t>4</w:t>
      </w:r>
      <w:r w:rsidR="00CB1B11">
        <w:rPr>
          <w:rFonts w:ascii="Times New Roman" w:hAnsi="Times New Roman" w:cs="Times New Roman"/>
          <w:sz w:val="24"/>
          <w:szCs w:val="24"/>
        </w:rPr>
        <w:t xml:space="preserve"> </w:t>
      </w:r>
      <w:bookmarkEnd w:id="32"/>
      <w:r w:rsidR="00CB1B11">
        <w:rPr>
          <w:rFonts w:ascii="Times New Roman" w:hAnsi="Times New Roman" w:cs="Times New Roman"/>
          <w:sz w:val="24"/>
          <w:szCs w:val="24"/>
        </w:rPr>
        <w:t>järgmises sõnastuses:</w:t>
      </w:r>
    </w:p>
    <w:p w14:paraId="19C91241" w14:textId="0199EA01" w:rsidR="00B91EE6" w:rsidRPr="00B040B0" w:rsidRDefault="00B91EE6" w:rsidP="00766D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vertAlign w:val="superscript"/>
        </w:rPr>
        <w:t>2</w:t>
      </w:r>
      <w:r>
        <w:rPr>
          <w:rFonts w:ascii="Times New Roman" w:hAnsi="Times New Roman" w:cs="Times New Roman"/>
          <w:sz w:val="24"/>
          <w:szCs w:val="24"/>
        </w:rPr>
        <w:t xml:space="preserve">) </w:t>
      </w:r>
      <w:bookmarkStart w:id="33" w:name="_Hlk152680383"/>
      <w:r>
        <w:rPr>
          <w:rFonts w:ascii="Times New Roman" w:hAnsi="Times New Roman" w:cs="Times New Roman"/>
          <w:sz w:val="24"/>
          <w:szCs w:val="24"/>
        </w:rPr>
        <w:t xml:space="preserve">Residendist füüsilisel isikul on õigus maksustamisperioodil </w:t>
      </w:r>
      <w:r w:rsidRPr="00DA601E">
        <w:rPr>
          <w:rFonts w:ascii="Times New Roman" w:hAnsi="Times New Roman" w:cs="Times New Roman"/>
          <w:sz w:val="24"/>
          <w:szCs w:val="24"/>
        </w:rPr>
        <w:t>§ 17</w:t>
      </w:r>
      <w:r w:rsidRPr="00DA601E">
        <w:rPr>
          <w:rFonts w:ascii="Times New Roman" w:hAnsi="Times New Roman" w:cs="Times New Roman"/>
          <w:sz w:val="24"/>
          <w:szCs w:val="24"/>
          <w:vertAlign w:val="superscript"/>
        </w:rPr>
        <w:t>1</w:t>
      </w:r>
      <w:r w:rsidRPr="00DA601E">
        <w:rPr>
          <w:rFonts w:ascii="Times New Roman" w:hAnsi="Times New Roman" w:cs="Times New Roman"/>
          <w:sz w:val="24"/>
          <w:szCs w:val="24"/>
        </w:rPr>
        <w:t xml:space="preserve"> lõike 2 punktis 9 nimetatud</w:t>
      </w:r>
      <w:r>
        <w:rPr>
          <w:rFonts w:ascii="Times New Roman" w:hAnsi="Times New Roman" w:cs="Times New Roman"/>
          <w:sz w:val="24"/>
          <w:szCs w:val="24"/>
        </w:rPr>
        <w:t xml:space="preserve"> </w:t>
      </w:r>
      <w:proofErr w:type="spellStart"/>
      <w:r>
        <w:rPr>
          <w:rFonts w:ascii="Times New Roman" w:hAnsi="Times New Roman" w:cs="Times New Roman"/>
          <w:sz w:val="24"/>
          <w:szCs w:val="24"/>
        </w:rPr>
        <w:t>ühisrahastusteenuse</w:t>
      </w:r>
      <w:proofErr w:type="spellEnd"/>
      <w:r>
        <w:rPr>
          <w:rFonts w:ascii="Times New Roman" w:hAnsi="Times New Roman" w:cs="Times New Roman"/>
          <w:sz w:val="24"/>
          <w:szCs w:val="24"/>
        </w:rPr>
        <w:t xml:space="preserve"> osutaja </w:t>
      </w:r>
      <w:r w:rsidRPr="0050105B">
        <w:rPr>
          <w:rFonts w:ascii="Times New Roman" w:hAnsi="Times New Roman" w:cs="Times New Roman"/>
          <w:sz w:val="24"/>
          <w:szCs w:val="24"/>
        </w:rPr>
        <w:t>hallatava</w:t>
      </w:r>
      <w:r>
        <w:rPr>
          <w:rFonts w:ascii="Times New Roman" w:hAnsi="Times New Roman" w:cs="Times New Roman"/>
          <w:sz w:val="24"/>
          <w:szCs w:val="24"/>
        </w:rPr>
        <w:t xml:space="preserve"> </w:t>
      </w:r>
      <w:proofErr w:type="spellStart"/>
      <w:r>
        <w:rPr>
          <w:rFonts w:ascii="Times New Roman" w:hAnsi="Times New Roman" w:cs="Times New Roman"/>
          <w:sz w:val="24"/>
          <w:szCs w:val="24"/>
        </w:rPr>
        <w:t>ühisrahastusplatvormi</w:t>
      </w:r>
      <w:proofErr w:type="spellEnd"/>
      <w:r>
        <w:rPr>
          <w:rFonts w:ascii="Times New Roman" w:hAnsi="Times New Roman" w:cs="Times New Roman"/>
          <w:sz w:val="24"/>
          <w:szCs w:val="24"/>
        </w:rPr>
        <w:t xml:space="preserve"> </w:t>
      </w:r>
      <w:r w:rsidRPr="00DA601E">
        <w:rPr>
          <w:rFonts w:ascii="Times New Roman" w:hAnsi="Times New Roman" w:cs="Times New Roman"/>
          <w:sz w:val="24"/>
          <w:szCs w:val="24"/>
        </w:rPr>
        <w:t>vahendusel</w:t>
      </w:r>
      <w:r>
        <w:rPr>
          <w:rFonts w:ascii="Times New Roman" w:hAnsi="Times New Roman" w:cs="Times New Roman"/>
          <w:sz w:val="24"/>
          <w:szCs w:val="24"/>
        </w:rPr>
        <w:t xml:space="preserve"> antud </w:t>
      </w:r>
      <w:r w:rsidRPr="00383909">
        <w:rPr>
          <w:rFonts w:ascii="Times New Roman" w:hAnsi="Times New Roman" w:cs="Times New Roman"/>
          <w:sz w:val="24"/>
          <w:szCs w:val="24"/>
        </w:rPr>
        <w:t xml:space="preserve">laenudelt </w:t>
      </w:r>
      <w:r>
        <w:rPr>
          <w:rFonts w:ascii="Times New Roman" w:hAnsi="Times New Roman" w:cs="Times New Roman"/>
          <w:sz w:val="24"/>
          <w:szCs w:val="24"/>
        </w:rPr>
        <w:t xml:space="preserve">saadud intressist maha arvata kahju, mis on </w:t>
      </w:r>
      <w:commentRangeStart w:id="34"/>
      <w:r>
        <w:rPr>
          <w:rFonts w:ascii="Times New Roman" w:hAnsi="Times New Roman" w:cs="Times New Roman"/>
          <w:sz w:val="24"/>
          <w:szCs w:val="24"/>
        </w:rPr>
        <w:t xml:space="preserve">saadud </w:t>
      </w:r>
      <w:commentRangeEnd w:id="34"/>
      <w:r w:rsidR="0056422C">
        <w:rPr>
          <w:rStyle w:val="Kommentaariviide"/>
        </w:rPr>
        <w:commentReference w:id="34"/>
      </w:r>
      <w:r w:rsidRPr="00C31550">
        <w:rPr>
          <w:rFonts w:ascii="Times New Roman" w:hAnsi="Times New Roman" w:cs="Times New Roman"/>
          <w:sz w:val="24"/>
          <w:szCs w:val="24"/>
        </w:rPr>
        <w:t>seoses nimetatud laenudega</w:t>
      </w:r>
      <w:r>
        <w:rPr>
          <w:rFonts w:ascii="Times New Roman" w:hAnsi="Times New Roman" w:cs="Times New Roman"/>
          <w:sz w:val="24"/>
          <w:szCs w:val="24"/>
        </w:rPr>
        <w:t xml:space="preserve">, </w:t>
      </w:r>
      <w:r w:rsidRPr="004E3A0E">
        <w:rPr>
          <w:rFonts w:ascii="Times New Roman" w:hAnsi="Times New Roman" w:cs="Times New Roman"/>
          <w:sz w:val="24"/>
          <w:szCs w:val="24"/>
        </w:rPr>
        <w:t>mi</w:t>
      </w:r>
      <w:r w:rsidR="00525BDB" w:rsidRPr="004E3A0E">
        <w:rPr>
          <w:rFonts w:ascii="Times New Roman" w:hAnsi="Times New Roman" w:cs="Times New Roman"/>
          <w:sz w:val="24"/>
          <w:szCs w:val="24"/>
        </w:rPr>
        <w:t xml:space="preserve">lle </w:t>
      </w:r>
      <w:proofErr w:type="spellStart"/>
      <w:r w:rsidR="00525BDB" w:rsidRPr="004E3A0E">
        <w:rPr>
          <w:rFonts w:ascii="Times New Roman" w:hAnsi="Times New Roman" w:cs="Times New Roman"/>
          <w:sz w:val="24"/>
          <w:szCs w:val="24"/>
        </w:rPr>
        <w:t>ühisrahastusteenuse</w:t>
      </w:r>
      <w:proofErr w:type="spellEnd"/>
      <w:r w:rsidR="00525BDB" w:rsidRPr="004E3A0E">
        <w:rPr>
          <w:rFonts w:ascii="Times New Roman" w:hAnsi="Times New Roman" w:cs="Times New Roman"/>
          <w:sz w:val="24"/>
          <w:szCs w:val="24"/>
        </w:rPr>
        <w:t xml:space="preserve"> osutaja</w:t>
      </w:r>
      <w:r w:rsidRPr="004E3A0E">
        <w:rPr>
          <w:rFonts w:ascii="Times New Roman" w:hAnsi="Times New Roman" w:cs="Times New Roman"/>
          <w:sz w:val="24"/>
          <w:szCs w:val="24"/>
        </w:rPr>
        <w:t xml:space="preserve"> on samal maksustamisperioodil lootusetuks </w:t>
      </w:r>
      <w:r w:rsidR="00525BDB" w:rsidRPr="004E3A0E">
        <w:rPr>
          <w:rFonts w:ascii="Times New Roman" w:hAnsi="Times New Roman" w:cs="Times New Roman"/>
          <w:sz w:val="24"/>
          <w:szCs w:val="24"/>
        </w:rPr>
        <w:t>hinnan</w:t>
      </w:r>
      <w:r w:rsidRPr="004E3A0E">
        <w:rPr>
          <w:rFonts w:ascii="Times New Roman" w:hAnsi="Times New Roman" w:cs="Times New Roman"/>
          <w:sz w:val="24"/>
          <w:szCs w:val="24"/>
        </w:rPr>
        <w:t>ud.</w:t>
      </w:r>
      <w:r>
        <w:rPr>
          <w:rFonts w:ascii="Times New Roman" w:hAnsi="Times New Roman" w:cs="Times New Roman"/>
          <w:sz w:val="24"/>
          <w:szCs w:val="24"/>
        </w:rPr>
        <w:t xml:space="preserve"> </w:t>
      </w:r>
    </w:p>
    <w:bookmarkEnd w:id="31"/>
    <w:p w14:paraId="30F2DDBE" w14:textId="77777777" w:rsidR="00B91EE6" w:rsidRDefault="00B91EE6" w:rsidP="00766DD1">
      <w:pPr>
        <w:spacing w:after="0" w:line="240" w:lineRule="auto"/>
        <w:jc w:val="both"/>
        <w:rPr>
          <w:rFonts w:ascii="Times New Roman" w:hAnsi="Times New Roman" w:cs="Times New Roman"/>
          <w:sz w:val="24"/>
          <w:szCs w:val="24"/>
        </w:rPr>
      </w:pPr>
    </w:p>
    <w:p w14:paraId="078511B2" w14:textId="577422C0" w:rsidR="00AB0B30" w:rsidRDefault="00CE097F" w:rsidP="00766D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B040B0">
        <w:rPr>
          <w:rFonts w:ascii="Times New Roman" w:hAnsi="Times New Roman" w:cs="Times New Roman"/>
          <w:sz w:val="24"/>
          <w:szCs w:val="24"/>
        </w:rPr>
        <w:t>1</w:t>
      </w:r>
      <w:r w:rsidR="00CB1B11">
        <w:rPr>
          <w:rFonts w:ascii="Times New Roman" w:hAnsi="Times New Roman" w:cs="Times New Roman"/>
          <w:sz w:val="24"/>
          <w:szCs w:val="24"/>
          <w:vertAlign w:val="superscript"/>
        </w:rPr>
        <w:t>3</w:t>
      </w:r>
      <w:r w:rsidR="00B040B0">
        <w:rPr>
          <w:rFonts w:ascii="Times New Roman" w:hAnsi="Times New Roman" w:cs="Times New Roman"/>
          <w:sz w:val="24"/>
          <w:szCs w:val="24"/>
        </w:rPr>
        <w:t xml:space="preserve">) Residendist füüsilisel isikul on õigus maksustamisperioodil </w:t>
      </w:r>
      <w:r w:rsidR="00B040B0" w:rsidRPr="00DA601E">
        <w:rPr>
          <w:rFonts w:ascii="Times New Roman" w:hAnsi="Times New Roman" w:cs="Times New Roman"/>
          <w:sz w:val="24"/>
          <w:szCs w:val="24"/>
        </w:rPr>
        <w:t>§ 17</w:t>
      </w:r>
      <w:r w:rsidR="00B040B0" w:rsidRPr="00DA601E">
        <w:rPr>
          <w:rFonts w:ascii="Times New Roman" w:hAnsi="Times New Roman" w:cs="Times New Roman"/>
          <w:sz w:val="24"/>
          <w:szCs w:val="24"/>
          <w:vertAlign w:val="superscript"/>
        </w:rPr>
        <w:t>1</w:t>
      </w:r>
      <w:r w:rsidR="00B040B0" w:rsidRPr="00DA601E">
        <w:rPr>
          <w:rFonts w:ascii="Times New Roman" w:hAnsi="Times New Roman" w:cs="Times New Roman"/>
          <w:sz w:val="24"/>
          <w:szCs w:val="24"/>
        </w:rPr>
        <w:t xml:space="preserve"> lõike 2 punktis </w:t>
      </w:r>
      <w:r w:rsidR="00CB1B11" w:rsidRPr="00DA601E">
        <w:rPr>
          <w:rFonts w:ascii="Times New Roman" w:hAnsi="Times New Roman" w:cs="Times New Roman"/>
          <w:sz w:val="24"/>
          <w:szCs w:val="24"/>
        </w:rPr>
        <w:t>10</w:t>
      </w:r>
      <w:r w:rsidR="00B040B0" w:rsidRPr="00DA601E">
        <w:rPr>
          <w:rFonts w:ascii="Times New Roman" w:hAnsi="Times New Roman" w:cs="Times New Roman"/>
          <w:sz w:val="24"/>
          <w:szCs w:val="24"/>
        </w:rPr>
        <w:t xml:space="preserve"> nimetatud </w:t>
      </w:r>
      <w:proofErr w:type="spellStart"/>
      <w:r w:rsidR="00CB1B11" w:rsidRPr="00DA601E">
        <w:rPr>
          <w:rFonts w:ascii="Times New Roman" w:hAnsi="Times New Roman" w:cs="Times New Roman"/>
          <w:sz w:val="24"/>
          <w:szCs w:val="24"/>
        </w:rPr>
        <w:t>krüptovara</w:t>
      </w:r>
      <w:r w:rsidR="00B040B0" w:rsidRPr="00DA601E">
        <w:rPr>
          <w:rFonts w:ascii="Times New Roman" w:hAnsi="Times New Roman" w:cs="Times New Roman"/>
          <w:sz w:val="24"/>
          <w:szCs w:val="24"/>
        </w:rPr>
        <w:t>teenuse</w:t>
      </w:r>
      <w:proofErr w:type="spellEnd"/>
      <w:r w:rsidR="00B040B0" w:rsidRPr="00DA601E">
        <w:rPr>
          <w:rFonts w:ascii="Times New Roman" w:hAnsi="Times New Roman" w:cs="Times New Roman"/>
          <w:sz w:val="24"/>
          <w:szCs w:val="24"/>
        </w:rPr>
        <w:t xml:space="preserve"> osutaja </w:t>
      </w:r>
      <w:r w:rsidR="00CB1B11" w:rsidRPr="00DA601E">
        <w:rPr>
          <w:rFonts w:ascii="Times New Roman" w:hAnsi="Times New Roman" w:cs="Times New Roman"/>
          <w:sz w:val="24"/>
          <w:szCs w:val="24"/>
        </w:rPr>
        <w:t xml:space="preserve">vahendusel </w:t>
      </w:r>
      <w:r w:rsidR="004B1C39" w:rsidRPr="0060741A">
        <w:rPr>
          <w:rFonts w:ascii="Times New Roman" w:hAnsi="Times New Roman" w:cs="Times New Roman"/>
          <w:sz w:val="24"/>
          <w:szCs w:val="24"/>
        </w:rPr>
        <w:t xml:space="preserve">või </w:t>
      </w:r>
      <w:r w:rsidR="004B1C39">
        <w:rPr>
          <w:rFonts w:ascii="Times New Roman" w:hAnsi="Times New Roman" w:cs="Times New Roman"/>
          <w:sz w:val="24"/>
          <w:szCs w:val="24"/>
        </w:rPr>
        <w:t xml:space="preserve">samas punktis nimetatud </w:t>
      </w:r>
      <w:proofErr w:type="spellStart"/>
      <w:r w:rsidR="004B1C39" w:rsidRPr="0060741A">
        <w:rPr>
          <w:rFonts w:ascii="Times New Roman" w:hAnsi="Times New Roman" w:cs="Times New Roman"/>
          <w:sz w:val="24"/>
          <w:szCs w:val="24"/>
        </w:rPr>
        <w:t>krüptovara</w:t>
      </w:r>
      <w:proofErr w:type="spellEnd"/>
      <w:r w:rsidR="004B1C39" w:rsidRPr="0060741A">
        <w:rPr>
          <w:rFonts w:ascii="Times New Roman" w:hAnsi="Times New Roman" w:cs="Times New Roman"/>
          <w:sz w:val="24"/>
          <w:szCs w:val="24"/>
        </w:rPr>
        <w:t xml:space="preserve"> </w:t>
      </w:r>
      <w:r w:rsidR="004B1C39" w:rsidRPr="0060741A">
        <w:rPr>
          <w:rFonts w:ascii="Times New Roman" w:hAnsi="Times New Roman" w:cs="Times New Roman"/>
          <w:sz w:val="24"/>
          <w:szCs w:val="24"/>
        </w:rPr>
        <w:lastRenderedPageBreak/>
        <w:t>emitendilt</w:t>
      </w:r>
      <w:r w:rsidR="004B1C39" w:rsidRPr="00DA601E">
        <w:rPr>
          <w:rFonts w:ascii="Times New Roman" w:hAnsi="Times New Roman" w:cs="Times New Roman"/>
          <w:sz w:val="24"/>
          <w:szCs w:val="24"/>
        </w:rPr>
        <w:t xml:space="preserve"> </w:t>
      </w:r>
      <w:r w:rsidR="00CB1B11" w:rsidRPr="00DA601E">
        <w:rPr>
          <w:rFonts w:ascii="Times New Roman" w:hAnsi="Times New Roman" w:cs="Times New Roman"/>
          <w:sz w:val="24"/>
          <w:szCs w:val="24"/>
        </w:rPr>
        <w:t>soetatud</w:t>
      </w:r>
      <w:r w:rsidR="00CB1B11">
        <w:rPr>
          <w:rFonts w:ascii="Times New Roman" w:hAnsi="Times New Roman" w:cs="Times New Roman"/>
          <w:sz w:val="24"/>
          <w:szCs w:val="24"/>
        </w:rPr>
        <w:t xml:space="preserve"> </w:t>
      </w:r>
      <w:proofErr w:type="spellStart"/>
      <w:r w:rsidR="00CB1B11">
        <w:rPr>
          <w:rFonts w:ascii="Times New Roman" w:hAnsi="Times New Roman" w:cs="Times New Roman"/>
          <w:sz w:val="24"/>
          <w:szCs w:val="24"/>
        </w:rPr>
        <w:t>krüptovara</w:t>
      </w:r>
      <w:proofErr w:type="spellEnd"/>
      <w:r w:rsidR="00CB1B11">
        <w:rPr>
          <w:rFonts w:ascii="Times New Roman" w:hAnsi="Times New Roman" w:cs="Times New Roman"/>
          <w:sz w:val="24"/>
          <w:szCs w:val="24"/>
        </w:rPr>
        <w:t xml:space="preserve"> võõrandamisest saadud kasust maha arvata samal perioodil </w:t>
      </w:r>
      <w:proofErr w:type="spellStart"/>
      <w:r w:rsidR="00CB1B11">
        <w:rPr>
          <w:rFonts w:ascii="Times New Roman" w:hAnsi="Times New Roman" w:cs="Times New Roman"/>
          <w:sz w:val="24"/>
          <w:szCs w:val="24"/>
        </w:rPr>
        <w:t>krüptovara</w:t>
      </w:r>
      <w:proofErr w:type="spellEnd"/>
      <w:r w:rsidR="00CB1B11">
        <w:rPr>
          <w:rFonts w:ascii="Times New Roman" w:hAnsi="Times New Roman" w:cs="Times New Roman"/>
          <w:sz w:val="24"/>
          <w:szCs w:val="24"/>
        </w:rPr>
        <w:t xml:space="preserve"> võõrandamisest saadud kahju.</w:t>
      </w:r>
    </w:p>
    <w:p w14:paraId="465BEC43" w14:textId="77777777" w:rsidR="008C16C8" w:rsidRDefault="008C16C8" w:rsidP="00766DD1">
      <w:pPr>
        <w:spacing w:after="0" w:line="240" w:lineRule="auto"/>
        <w:jc w:val="both"/>
        <w:rPr>
          <w:rFonts w:ascii="Times New Roman" w:hAnsi="Times New Roman" w:cs="Times New Roman"/>
          <w:sz w:val="24"/>
          <w:szCs w:val="24"/>
        </w:rPr>
      </w:pPr>
    </w:p>
    <w:p w14:paraId="671D4120" w14:textId="12FE71AE" w:rsidR="00CB1B11" w:rsidRDefault="00AB0B30" w:rsidP="00766D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vertAlign w:val="superscript"/>
        </w:rPr>
        <w:t>4</w:t>
      </w:r>
      <w:r>
        <w:rPr>
          <w:rFonts w:ascii="Times New Roman" w:hAnsi="Times New Roman" w:cs="Times New Roman"/>
          <w:sz w:val="24"/>
          <w:szCs w:val="24"/>
        </w:rPr>
        <w:t>) Lõikeid 1</w:t>
      </w:r>
      <w:r>
        <w:rPr>
          <w:rFonts w:ascii="Times New Roman" w:hAnsi="Times New Roman" w:cs="Times New Roman"/>
          <w:sz w:val="24"/>
          <w:szCs w:val="24"/>
          <w:vertAlign w:val="superscript"/>
        </w:rPr>
        <w:t xml:space="preserve">2 </w:t>
      </w:r>
      <w:r>
        <w:rPr>
          <w:rFonts w:ascii="Times New Roman" w:hAnsi="Times New Roman" w:cs="Times New Roman"/>
          <w:sz w:val="24"/>
          <w:szCs w:val="24"/>
        </w:rPr>
        <w:t>ja 1</w:t>
      </w:r>
      <w:r>
        <w:rPr>
          <w:rFonts w:ascii="Times New Roman" w:hAnsi="Times New Roman" w:cs="Times New Roman"/>
          <w:sz w:val="24"/>
          <w:szCs w:val="24"/>
          <w:vertAlign w:val="superscript"/>
        </w:rPr>
        <w:t>3</w:t>
      </w:r>
      <w:r w:rsidR="00F00338">
        <w:rPr>
          <w:rFonts w:ascii="Times New Roman" w:hAnsi="Times New Roman" w:cs="Times New Roman"/>
          <w:sz w:val="24"/>
          <w:szCs w:val="24"/>
          <w:vertAlign w:val="superscript"/>
        </w:rPr>
        <w:t xml:space="preserve"> </w:t>
      </w:r>
      <w:r>
        <w:rPr>
          <w:rFonts w:ascii="Times New Roman" w:hAnsi="Times New Roman" w:cs="Times New Roman"/>
          <w:sz w:val="24"/>
          <w:szCs w:val="24"/>
        </w:rPr>
        <w:t>ei kohaldata §-s 17</w:t>
      </w:r>
      <w:r>
        <w:rPr>
          <w:rFonts w:ascii="Times New Roman" w:hAnsi="Times New Roman" w:cs="Times New Roman"/>
          <w:sz w:val="24"/>
          <w:szCs w:val="24"/>
          <w:vertAlign w:val="superscript"/>
        </w:rPr>
        <w:t>2</w:t>
      </w:r>
      <w:r>
        <w:rPr>
          <w:rFonts w:ascii="Times New Roman" w:hAnsi="Times New Roman" w:cs="Times New Roman"/>
          <w:sz w:val="24"/>
          <w:szCs w:val="24"/>
        </w:rPr>
        <w:t xml:space="preserve"> nimetatud investeerimiskontol olnud raha eest soetatud finantsvaralt saadud kahju korral.</w:t>
      </w:r>
      <w:r w:rsidR="00485AFD">
        <w:rPr>
          <w:rFonts w:ascii="Times New Roman" w:hAnsi="Times New Roman" w:cs="Times New Roman"/>
          <w:sz w:val="24"/>
          <w:szCs w:val="24"/>
        </w:rPr>
        <w:t>“;</w:t>
      </w:r>
    </w:p>
    <w:bookmarkEnd w:id="33"/>
    <w:p w14:paraId="14B2F555" w14:textId="1DA6794E" w:rsidR="00485AFD" w:rsidRDefault="00485AFD" w:rsidP="00766DD1">
      <w:pPr>
        <w:spacing w:after="0" w:line="240" w:lineRule="auto"/>
        <w:jc w:val="both"/>
        <w:rPr>
          <w:rFonts w:ascii="Times New Roman" w:hAnsi="Times New Roman" w:cs="Times New Roman"/>
          <w:sz w:val="24"/>
          <w:szCs w:val="24"/>
        </w:rPr>
      </w:pPr>
    </w:p>
    <w:p w14:paraId="241E2C39" w14:textId="14A042C2" w:rsidR="00536BE3" w:rsidRDefault="00E5341C" w:rsidP="00766DD1">
      <w:pPr>
        <w:spacing w:after="0" w:line="240" w:lineRule="auto"/>
        <w:jc w:val="both"/>
        <w:rPr>
          <w:rFonts w:ascii="Times New Roman" w:hAnsi="Times New Roman" w:cs="Times New Roman"/>
          <w:sz w:val="24"/>
          <w:szCs w:val="24"/>
        </w:rPr>
      </w:pPr>
      <w:r w:rsidRPr="00F00338">
        <w:rPr>
          <w:rFonts w:ascii="Times New Roman" w:hAnsi="Times New Roman" w:cs="Times New Roman"/>
          <w:b/>
          <w:bCs/>
          <w:sz w:val="24"/>
          <w:szCs w:val="24"/>
        </w:rPr>
        <w:t>13</w:t>
      </w:r>
      <w:r w:rsidR="00536BE3" w:rsidRPr="00F00338">
        <w:rPr>
          <w:rFonts w:ascii="Times New Roman" w:hAnsi="Times New Roman" w:cs="Times New Roman"/>
          <w:b/>
          <w:bCs/>
          <w:sz w:val="24"/>
          <w:szCs w:val="24"/>
        </w:rPr>
        <w:t>)</w:t>
      </w:r>
      <w:r w:rsidR="00536BE3">
        <w:rPr>
          <w:rFonts w:ascii="Times New Roman" w:hAnsi="Times New Roman" w:cs="Times New Roman"/>
          <w:sz w:val="24"/>
          <w:szCs w:val="24"/>
        </w:rPr>
        <w:t xml:space="preserve"> paragrahvi 39 lõi</w:t>
      </w:r>
      <w:r w:rsidR="00953C2B">
        <w:rPr>
          <w:rFonts w:ascii="Times New Roman" w:hAnsi="Times New Roman" w:cs="Times New Roman"/>
          <w:sz w:val="24"/>
          <w:szCs w:val="24"/>
        </w:rPr>
        <w:t>k</w:t>
      </w:r>
      <w:r w:rsidR="00536BE3">
        <w:rPr>
          <w:rFonts w:ascii="Times New Roman" w:hAnsi="Times New Roman" w:cs="Times New Roman"/>
          <w:sz w:val="24"/>
          <w:szCs w:val="24"/>
        </w:rPr>
        <w:t>e</w:t>
      </w:r>
      <w:r w:rsidR="00953C2B">
        <w:rPr>
          <w:rFonts w:ascii="Times New Roman" w:hAnsi="Times New Roman" w:cs="Times New Roman"/>
          <w:sz w:val="24"/>
          <w:szCs w:val="24"/>
        </w:rPr>
        <w:t>d</w:t>
      </w:r>
      <w:r w:rsidR="00536BE3">
        <w:rPr>
          <w:rFonts w:ascii="Times New Roman" w:hAnsi="Times New Roman" w:cs="Times New Roman"/>
          <w:sz w:val="24"/>
          <w:szCs w:val="24"/>
        </w:rPr>
        <w:t xml:space="preserve"> 2</w:t>
      </w:r>
      <w:r w:rsidR="00953C2B">
        <w:rPr>
          <w:rFonts w:ascii="Times New Roman" w:hAnsi="Times New Roman" w:cs="Times New Roman"/>
          <w:sz w:val="24"/>
          <w:szCs w:val="24"/>
        </w:rPr>
        <w:t>–4</w:t>
      </w:r>
      <w:r w:rsidR="00536BE3">
        <w:rPr>
          <w:rFonts w:ascii="Times New Roman" w:hAnsi="Times New Roman" w:cs="Times New Roman"/>
          <w:sz w:val="24"/>
          <w:szCs w:val="24"/>
        </w:rPr>
        <w:t xml:space="preserve"> muudetakse ja sõnastatakse järgmiselt:</w:t>
      </w:r>
    </w:p>
    <w:p w14:paraId="744BC2ED" w14:textId="7E1DEB25" w:rsidR="00953C2B" w:rsidRPr="00953C2B" w:rsidRDefault="00B369D3" w:rsidP="00766D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Kui lõikes 1 </w:t>
      </w:r>
      <w:r w:rsidRPr="00B369D3">
        <w:rPr>
          <w:rFonts w:ascii="Times New Roman" w:hAnsi="Times New Roman" w:cs="Times New Roman"/>
          <w:sz w:val="24"/>
          <w:szCs w:val="24"/>
        </w:rPr>
        <w:t xml:space="preserve">nimetatud kahju ületab </w:t>
      </w:r>
      <w:r>
        <w:rPr>
          <w:rFonts w:ascii="Times New Roman" w:hAnsi="Times New Roman" w:cs="Times New Roman"/>
          <w:sz w:val="24"/>
          <w:szCs w:val="24"/>
        </w:rPr>
        <w:t xml:space="preserve">samas lõikes nimetatud kasu, võib </w:t>
      </w:r>
      <w:commentRangeStart w:id="35"/>
      <w:del w:id="36" w:author="Merike Koppel JM" w:date="2024-03-14T11:13:00Z">
        <w:r w:rsidDel="00AC5F43">
          <w:rPr>
            <w:rFonts w:ascii="Times New Roman" w:hAnsi="Times New Roman" w:cs="Times New Roman"/>
            <w:sz w:val="24"/>
            <w:szCs w:val="24"/>
          </w:rPr>
          <w:delText xml:space="preserve">seda </w:delText>
        </w:r>
      </w:del>
      <w:ins w:id="37" w:author="Merike Koppel JM" w:date="2024-03-14T11:13:00Z">
        <w:r w:rsidR="00AC5F43">
          <w:rPr>
            <w:rFonts w:ascii="Times New Roman" w:hAnsi="Times New Roman" w:cs="Times New Roman"/>
            <w:sz w:val="24"/>
            <w:szCs w:val="24"/>
          </w:rPr>
          <w:t xml:space="preserve">kasu </w:t>
        </w:r>
      </w:ins>
      <w:commentRangeEnd w:id="35"/>
      <w:ins w:id="38" w:author="Merike Koppel JM" w:date="2024-03-15T11:08:00Z">
        <w:r w:rsidR="00E449CA">
          <w:rPr>
            <w:rStyle w:val="Kommentaariviide"/>
          </w:rPr>
          <w:commentReference w:id="35"/>
        </w:r>
      </w:ins>
      <w:r>
        <w:rPr>
          <w:rFonts w:ascii="Times New Roman" w:hAnsi="Times New Roman" w:cs="Times New Roman"/>
          <w:sz w:val="24"/>
          <w:szCs w:val="24"/>
        </w:rPr>
        <w:t xml:space="preserve">ületava kahju osa </w:t>
      </w:r>
      <w:ins w:id="39" w:author="Merike Koppel JM" w:date="2024-03-15T11:21:00Z">
        <w:r w:rsidR="00764190">
          <w:rPr>
            <w:rFonts w:ascii="Times New Roman" w:hAnsi="Times New Roman" w:cs="Times New Roman"/>
            <w:sz w:val="24"/>
            <w:szCs w:val="24"/>
          </w:rPr>
          <w:t xml:space="preserve">maha </w:t>
        </w:r>
      </w:ins>
      <w:r>
        <w:rPr>
          <w:rFonts w:ascii="Times New Roman" w:hAnsi="Times New Roman" w:cs="Times New Roman"/>
          <w:sz w:val="24"/>
          <w:szCs w:val="24"/>
        </w:rPr>
        <w:t xml:space="preserve">arvata </w:t>
      </w:r>
      <w:del w:id="40" w:author="Merike Koppel JM" w:date="2024-03-15T11:21:00Z">
        <w:r w:rsidR="00953C2B" w:rsidDel="00764190">
          <w:rPr>
            <w:rFonts w:ascii="Times New Roman" w:hAnsi="Times New Roman" w:cs="Times New Roman"/>
            <w:sz w:val="24"/>
            <w:szCs w:val="24"/>
          </w:rPr>
          <w:delText xml:space="preserve">maha </w:delText>
        </w:r>
      </w:del>
      <w:r>
        <w:rPr>
          <w:rFonts w:ascii="Times New Roman" w:hAnsi="Times New Roman" w:cs="Times New Roman"/>
          <w:sz w:val="24"/>
          <w:szCs w:val="24"/>
        </w:rPr>
        <w:t xml:space="preserve">lõikes </w:t>
      </w:r>
      <w:r w:rsidRPr="00B369D3">
        <w:rPr>
          <w:rFonts w:ascii="Times New Roman" w:hAnsi="Times New Roman" w:cs="Times New Roman"/>
          <w:sz w:val="24"/>
          <w:szCs w:val="24"/>
        </w:rPr>
        <w:t>1</w:t>
      </w:r>
      <w:r w:rsidRPr="00B369D3">
        <w:rPr>
          <w:rFonts w:ascii="Times New Roman" w:hAnsi="Times New Roman" w:cs="Times New Roman"/>
          <w:sz w:val="24"/>
          <w:szCs w:val="24"/>
          <w:vertAlign w:val="superscript"/>
        </w:rPr>
        <w:t>2</w:t>
      </w:r>
      <w:r w:rsidRPr="00B369D3">
        <w:rPr>
          <w:rFonts w:ascii="Times New Roman" w:hAnsi="Times New Roman" w:cs="Times New Roman"/>
          <w:sz w:val="24"/>
          <w:szCs w:val="24"/>
        </w:rPr>
        <w:softHyphen/>
        <w:t xml:space="preserve"> </w:t>
      </w:r>
      <w:r>
        <w:rPr>
          <w:rFonts w:ascii="Times New Roman" w:hAnsi="Times New Roman" w:cs="Times New Roman"/>
          <w:sz w:val="24"/>
          <w:szCs w:val="24"/>
        </w:rPr>
        <w:t xml:space="preserve">nimetatud tulust </w:t>
      </w:r>
      <w:r w:rsidR="009F2F4C">
        <w:rPr>
          <w:rFonts w:ascii="Times New Roman" w:hAnsi="Times New Roman" w:cs="Times New Roman"/>
          <w:sz w:val="24"/>
          <w:szCs w:val="24"/>
        </w:rPr>
        <w:t>ja</w:t>
      </w:r>
      <w:r w:rsidRPr="00B369D3">
        <w:rPr>
          <w:rFonts w:ascii="Times New Roman" w:hAnsi="Times New Roman" w:cs="Times New Roman"/>
          <w:sz w:val="24"/>
          <w:szCs w:val="24"/>
        </w:rPr>
        <w:t xml:space="preserve"> </w:t>
      </w:r>
      <w:r>
        <w:rPr>
          <w:rFonts w:ascii="Times New Roman" w:hAnsi="Times New Roman" w:cs="Times New Roman"/>
          <w:sz w:val="24"/>
          <w:szCs w:val="24"/>
        </w:rPr>
        <w:t xml:space="preserve">lõikes </w:t>
      </w:r>
      <w:r w:rsidRPr="00B369D3">
        <w:rPr>
          <w:rFonts w:ascii="Times New Roman" w:hAnsi="Times New Roman" w:cs="Times New Roman"/>
          <w:sz w:val="24"/>
          <w:szCs w:val="24"/>
        </w:rPr>
        <w:t>1</w:t>
      </w:r>
      <w:r w:rsidRPr="00B369D3">
        <w:rPr>
          <w:rFonts w:ascii="Times New Roman" w:hAnsi="Times New Roman" w:cs="Times New Roman"/>
          <w:sz w:val="24"/>
          <w:szCs w:val="24"/>
          <w:vertAlign w:val="superscript"/>
        </w:rPr>
        <w:t>3</w:t>
      </w:r>
      <w:r w:rsidRPr="00B369D3">
        <w:rPr>
          <w:rFonts w:ascii="Times New Roman" w:hAnsi="Times New Roman" w:cs="Times New Roman"/>
          <w:sz w:val="24"/>
          <w:szCs w:val="24"/>
        </w:rPr>
        <w:softHyphen/>
        <w:t xml:space="preserve"> </w:t>
      </w:r>
      <w:r>
        <w:rPr>
          <w:rFonts w:ascii="Times New Roman" w:hAnsi="Times New Roman" w:cs="Times New Roman"/>
          <w:sz w:val="24"/>
          <w:szCs w:val="24"/>
        </w:rPr>
        <w:t>nimetatud kasust</w:t>
      </w:r>
      <w:r w:rsidR="00953C2B">
        <w:rPr>
          <w:rFonts w:ascii="Times New Roman" w:hAnsi="Times New Roman" w:cs="Times New Roman"/>
          <w:sz w:val="24"/>
          <w:szCs w:val="24"/>
        </w:rPr>
        <w:t>.</w:t>
      </w:r>
      <w:r>
        <w:rPr>
          <w:rFonts w:ascii="Times New Roman" w:hAnsi="Times New Roman" w:cs="Times New Roman"/>
          <w:sz w:val="24"/>
          <w:szCs w:val="24"/>
        </w:rPr>
        <w:t xml:space="preserve"> </w:t>
      </w:r>
      <w:r w:rsidR="00953C2B">
        <w:rPr>
          <w:rFonts w:ascii="Times New Roman" w:hAnsi="Times New Roman" w:cs="Times New Roman"/>
          <w:sz w:val="24"/>
          <w:szCs w:val="24"/>
        </w:rPr>
        <w:t xml:space="preserve">Kui lõikes </w:t>
      </w:r>
      <w:r w:rsidR="00953C2B" w:rsidRPr="00B369D3">
        <w:rPr>
          <w:rFonts w:ascii="Times New Roman" w:hAnsi="Times New Roman" w:cs="Times New Roman"/>
          <w:sz w:val="24"/>
          <w:szCs w:val="24"/>
        </w:rPr>
        <w:t>1</w:t>
      </w:r>
      <w:r w:rsidR="00953C2B" w:rsidRPr="00B369D3">
        <w:rPr>
          <w:rFonts w:ascii="Times New Roman" w:hAnsi="Times New Roman" w:cs="Times New Roman"/>
          <w:sz w:val="24"/>
          <w:szCs w:val="24"/>
          <w:vertAlign w:val="superscript"/>
        </w:rPr>
        <w:t>2</w:t>
      </w:r>
      <w:r w:rsidR="00953C2B">
        <w:rPr>
          <w:rFonts w:ascii="Times New Roman" w:hAnsi="Times New Roman" w:cs="Times New Roman"/>
          <w:sz w:val="24"/>
          <w:szCs w:val="24"/>
        </w:rPr>
        <w:t xml:space="preserve"> </w:t>
      </w:r>
      <w:r w:rsidR="00953C2B" w:rsidRPr="00B369D3">
        <w:rPr>
          <w:rFonts w:ascii="Times New Roman" w:hAnsi="Times New Roman" w:cs="Times New Roman"/>
          <w:sz w:val="24"/>
          <w:szCs w:val="24"/>
        </w:rPr>
        <w:t xml:space="preserve">nimetatud kahju ületab </w:t>
      </w:r>
      <w:r w:rsidR="00953C2B">
        <w:rPr>
          <w:rFonts w:ascii="Times New Roman" w:hAnsi="Times New Roman" w:cs="Times New Roman"/>
          <w:sz w:val="24"/>
          <w:szCs w:val="24"/>
        </w:rPr>
        <w:t xml:space="preserve">samas lõikes nimetatud tulu, võib </w:t>
      </w:r>
      <w:del w:id="41" w:author="Merike Koppel JM" w:date="2024-03-14T11:14:00Z">
        <w:r w:rsidR="00953C2B" w:rsidDel="00AC5F43">
          <w:rPr>
            <w:rFonts w:ascii="Times New Roman" w:hAnsi="Times New Roman" w:cs="Times New Roman"/>
            <w:sz w:val="24"/>
            <w:szCs w:val="24"/>
          </w:rPr>
          <w:delText xml:space="preserve">seda </w:delText>
        </w:r>
      </w:del>
      <w:ins w:id="42" w:author="Merike Koppel JM" w:date="2024-03-15T11:37:00Z">
        <w:r w:rsidR="007F26C0">
          <w:rPr>
            <w:rFonts w:ascii="Times New Roman" w:hAnsi="Times New Roman" w:cs="Times New Roman"/>
            <w:sz w:val="24"/>
            <w:szCs w:val="24"/>
          </w:rPr>
          <w:t>tul</w:t>
        </w:r>
      </w:ins>
      <w:ins w:id="43" w:author="Merike Koppel JM" w:date="2024-03-14T11:14:00Z">
        <w:r w:rsidR="00AC5F43">
          <w:rPr>
            <w:rFonts w:ascii="Times New Roman" w:hAnsi="Times New Roman" w:cs="Times New Roman"/>
            <w:sz w:val="24"/>
            <w:szCs w:val="24"/>
          </w:rPr>
          <w:t xml:space="preserve">u </w:t>
        </w:r>
      </w:ins>
      <w:r w:rsidR="00953C2B">
        <w:rPr>
          <w:rFonts w:ascii="Times New Roman" w:hAnsi="Times New Roman" w:cs="Times New Roman"/>
          <w:sz w:val="24"/>
          <w:szCs w:val="24"/>
        </w:rPr>
        <w:t xml:space="preserve">ületava kahju osa </w:t>
      </w:r>
      <w:ins w:id="44" w:author="Merike Koppel JM" w:date="2024-03-15T11:21:00Z">
        <w:r w:rsidR="00764190">
          <w:rPr>
            <w:rFonts w:ascii="Times New Roman" w:hAnsi="Times New Roman" w:cs="Times New Roman"/>
            <w:sz w:val="24"/>
            <w:szCs w:val="24"/>
          </w:rPr>
          <w:t xml:space="preserve">maha </w:t>
        </w:r>
      </w:ins>
      <w:r w:rsidR="00953C2B">
        <w:rPr>
          <w:rFonts w:ascii="Times New Roman" w:hAnsi="Times New Roman" w:cs="Times New Roman"/>
          <w:sz w:val="24"/>
          <w:szCs w:val="24"/>
        </w:rPr>
        <w:t xml:space="preserve">arvata </w:t>
      </w:r>
      <w:del w:id="45" w:author="Merike Koppel JM" w:date="2024-03-15T11:21:00Z">
        <w:r w:rsidR="00953C2B" w:rsidDel="00764190">
          <w:rPr>
            <w:rFonts w:ascii="Times New Roman" w:hAnsi="Times New Roman" w:cs="Times New Roman"/>
            <w:sz w:val="24"/>
            <w:szCs w:val="24"/>
          </w:rPr>
          <w:delText xml:space="preserve">maha </w:delText>
        </w:r>
      </w:del>
      <w:r w:rsidR="00953C2B">
        <w:rPr>
          <w:rFonts w:ascii="Times New Roman" w:hAnsi="Times New Roman" w:cs="Times New Roman"/>
          <w:sz w:val="24"/>
          <w:szCs w:val="24"/>
        </w:rPr>
        <w:t xml:space="preserve">lõikes </w:t>
      </w:r>
      <w:r w:rsidR="00953C2B" w:rsidRPr="00B369D3">
        <w:rPr>
          <w:rFonts w:ascii="Times New Roman" w:hAnsi="Times New Roman" w:cs="Times New Roman"/>
          <w:sz w:val="24"/>
          <w:szCs w:val="24"/>
        </w:rPr>
        <w:t>1</w:t>
      </w:r>
      <w:r w:rsidR="00953C2B" w:rsidRPr="00B369D3">
        <w:rPr>
          <w:rFonts w:ascii="Times New Roman" w:hAnsi="Times New Roman" w:cs="Times New Roman"/>
          <w:sz w:val="24"/>
          <w:szCs w:val="24"/>
        </w:rPr>
        <w:softHyphen/>
        <w:t xml:space="preserve"> </w:t>
      </w:r>
      <w:r w:rsidR="00953C2B">
        <w:rPr>
          <w:rFonts w:ascii="Times New Roman" w:hAnsi="Times New Roman" w:cs="Times New Roman"/>
          <w:sz w:val="24"/>
          <w:szCs w:val="24"/>
        </w:rPr>
        <w:t xml:space="preserve">nimetatud kasust </w:t>
      </w:r>
      <w:r w:rsidR="009F2F4C">
        <w:rPr>
          <w:rFonts w:ascii="Times New Roman" w:hAnsi="Times New Roman" w:cs="Times New Roman"/>
          <w:sz w:val="24"/>
          <w:szCs w:val="24"/>
        </w:rPr>
        <w:t>ja</w:t>
      </w:r>
      <w:r w:rsidR="00953C2B" w:rsidRPr="00B369D3">
        <w:rPr>
          <w:rFonts w:ascii="Times New Roman" w:hAnsi="Times New Roman" w:cs="Times New Roman"/>
          <w:sz w:val="24"/>
          <w:szCs w:val="24"/>
        </w:rPr>
        <w:t xml:space="preserve"> </w:t>
      </w:r>
      <w:r w:rsidR="00953C2B">
        <w:rPr>
          <w:rFonts w:ascii="Times New Roman" w:hAnsi="Times New Roman" w:cs="Times New Roman"/>
          <w:sz w:val="24"/>
          <w:szCs w:val="24"/>
        </w:rPr>
        <w:t xml:space="preserve">lõikes </w:t>
      </w:r>
      <w:r w:rsidR="00953C2B" w:rsidRPr="00B369D3">
        <w:rPr>
          <w:rFonts w:ascii="Times New Roman" w:hAnsi="Times New Roman" w:cs="Times New Roman"/>
          <w:sz w:val="24"/>
          <w:szCs w:val="24"/>
        </w:rPr>
        <w:t>1</w:t>
      </w:r>
      <w:r w:rsidR="00953C2B" w:rsidRPr="00B369D3">
        <w:rPr>
          <w:rFonts w:ascii="Times New Roman" w:hAnsi="Times New Roman" w:cs="Times New Roman"/>
          <w:sz w:val="24"/>
          <w:szCs w:val="24"/>
          <w:vertAlign w:val="superscript"/>
        </w:rPr>
        <w:t>3</w:t>
      </w:r>
      <w:r w:rsidR="00953C2B" w:rsidRPr="00B369D3">
        <w:rPr>
          <w:rFonts w:ascii="Times New Roman" w:hAnsi="Times New Roman" w:cs="Times New Roman"/>
          <w:sz w:val="24"/>
          <w:szCs w:val="24"/>
        </w:rPr>
        <w:softHyphen/>
        <w:t xml:space="preserve"> </w:t>
      </w:r>
      <w:commentRangeStart w:id="46"/>
      <w:r w:rsidR="00953C2B">
        <w:rPr>
          <w:rFonts w:ascii="Times New Roman" w:hAnsi="Times New Roman" w:cs="Times New Roman"/>
          <w:sz w:val="24"/>
          <w:szCs w:val="24"/>
        </w:rPr>
        <w:t>nimetatud tulust</w:t>
      </w:r>
      <w:commentRangeEnd w:id="46"/>
      <w:r w:rsidR="00764190">
        <w:rPr>
          <w:rStyle w:val="Kommentaariviide"/>
        </w:rPr>
        <w:commentReference w:id="46"/>
      </w:r>
      <w:r w:rsidR="00953C2B">
        <w:rPr>
          <w:rFonts w:ascii="Times New Roman" w:hAnsi="Times New Roman" w:cs="Times New Roman"/>
          <w:sz w:val="24"/>
          <w:szCs w:val="24"/>
        </w:rPr>
        <w:t xml:space="preserve">. Kui lõikes </w:t>
      </w:r>
      <w:r w:rsidR="00953C2B" w:rsidRPr="00B369D3">
        <w:rPr>
          <w:rFonts w:ascii="Times New Roman" w:hAnsi="Times New Roman" w:cs="Times New Roman"/>
          <w:sz w:val="24"/>
          <w:szCs w:val="24"/>
        </w:rPr>
        <w:t>1</w:t>
      </w:r>
      <w:r w:rsidR="00953C2B">
        <w:rPr>
          <w:rFonts w:ascii="Times New Roman" w:hAnsi="Times New Roman" w:cs="Times New Roman"/>
          <w:sz w:val="24"/>
          <w:szCs w:val="24"/>
          <w:vertAlign w:val="superscript"/>
        </w:rPr>
        <w:t>3</w:t>
      </w:r>
      <w:r w:rsidR="00953C2B">
        <w:rPr>
          <w:rFonts w:ascii="Times New Roman" w:hAnsi="Times New Roman" w:cs="Times New Roman"/>
          <w:sz w:val="24"/>
          <w:szCs w:val="24"/>
        </w:rPr>
        <w:t xml:space="preserve"> </w:t>
      </w:r>
      <w:r w:rsidR="00953C2B" w:rsidRPr="00B369D3">
        <w:rPr>
          <w:rFonts w:ascii="Times New Roman" w:hAnsi="Times New Roman" w:cs="Times New Roman"/>
          <w:sz w:val="24"/>
          <w:szCs w:val="24"/>
        </w:rPr>
        <w:t xml:space="preserve">nimetatud kahju ületab </w:t>
      </w:r>
      <w:r w:rsidR="00953C2B">
        <w:rPr>
          <w:rFonts w:ascii="Times New Roman" w:hAnsi="Times New Roman" w:cs="Times New Roman"/>
          <w:sz w:val="24"/>
          <w:szCs w:val="24"/>
        </w:rPr>
        <w:t xml:space="preserve">samas lõikes nimetatud kasu, võib </w:t>
      </w:r>
      <w:del w:id="47" w:author="Merike Koppel JM" w:date="2024-03-14T11:14:00Z">
        <w:r w:rsidR="00953C2B" w:rsidDel="00AC5F43">
          <w:rPr>
            <w:rFonts w:ascii="Times New Roman" w:hAnsi="Times New Roman" w:cs="Times New Roman"/>
            <w:sz w:val="24"/>
            <w:szCs w:val="24"/>
          </w:rPr>
          <w:delText xml:space="preserve">seda </w:delText>
        </w:r>
      </w:del>
      <w:ins w:id="48" w:author="Merike Koppel JM" w:date="2024-03-14T11:14:00Z">
        <w:r w:rsidR="00AC5F43">
          <w:rPr>
            <w:rFonts w:ascii="Times New Roman" w:hAnsi="Times New Roman" w:cs="Times New Roman"/>
            <w:sz w:val="24"/>
            <w:szCs w:val="24"/>
          </w:rPr>
          <w:t xml:space="preserve">kasu </w:t>
        </w:r>
      </w:ins>
      <w:r w:rsidR="00953C2B">
        <w:rPr>
          <w:rFonts w:ascii="Times New Roman" w:hAnsi="Times New Roman" w:cs="Times New Roman"/>
          <w:sz w:val="24"/>
          <w:szCs w:val="24"/>
        </w:rPr>
        <w:t xml:space="preserve">ületava kahju osa </w:t>
      </w:r>
      <w:ins w:id="49" w:author="Merike Koppel JM" w:date="2024-03-15T11:22:00Z">
        <w:r w:rsidR="00764190">
          <w:rPr>
            <w:rFonts w:ascii="Times New Roman" w:hAnsi="Times New Roman" w:cs="Times New Roman"/>
            <w:sz w:val="24"/>
            <w:szCs w:val="24"/>
          </w:rPr>
          <w:t xml:space="preserve">maha </w:t>
        </w:r>
      </w:ins>
      <w:r w:rsidR="00953C2B">
        <w:rPr>
          <w:rFonts w:ascii="Times New Roman" w:hAnsi="Times New Roman" w:cs="Times New Roman"/>
          <w:sz w:val="24"/>
          <w:szCs w:val="24"/>
        </w:rPr>
        <w:t xml:space="preserve">arvata </w:t>
      </w:r>
      <w:del w:id="50" w:author="Merike Koppel JM" w:date="2024-03-15T11:22:00Z">
        <w:r w:rsidR="00953C2B" w:rsidDel="00764190">
          <w:rPr>
            <w:rFonts w:ascii="Times New Roman" w:hAnsi="Times New Roman" w:cs="Times New Roman"/>
            <w:sz w:val="24"/>
            <w:szCs w:val="24"/>
          </w:rPr>
          <w:delText xml:space="preserve">maha </w:delText>
        </w:r>
      </w:del>
      <w:r w:rsidR="00953C2B">
        <w:rPr>
          <w:rFonts w:ascii="Times New Roman" w:hAnsi="Times New Roman" w:cs="Times New Roman"/>
          <w:sz w:val="24"/>
          <w:szCs w:val="24"/>
        </w:rPr>
        <w:t xml:space="preserve">lõikes </w:t>
      </w:r>
      <w:r w:rsidR="00953C2B" w:rsidRPr="00B369D3">
        <w:rPr>
          <w:rFonts w:ascii="Times New Roman" w:hAnsi="Times New Roman" w:cs="Times New Roman"/>
          <w:sz w:val="24"/>
          <w:szCs w:val="24"/>
        </w:rPr>
        <w:t>1</w:t>
      </w:r>
      <w:r w:rsidR="00953C2B" w:rsidRPr="00B369D3">
        <w:rPr>
          <w:rFonts w:ascii="Times New Roman" w:hAnsi="Times New Roman" w:cs="Times New Roman"/>
          <w:sz w:val="24"/>
          <w:szCs w:val="24"/>
        </w:rPr>
        <w:softHyphen/>
        <w:t xml:space="preserve"> </w:t>
      </w:r>
      <w:r w:rsidR="00953C2B">
        <w:rPr>
          <w:rFonts w:ascii="Times New Roman" w:hAnsi="Times New Roman" w:cs="Times New Roman"/>
          <w:sz w:val="24"/>
          <w:szCs w:val="24"/>
        </w:rPr>
        <w:t xml:space="preserve">nimetatud kasust </w:t>
      </w:r>
      <w:r w:rsidR="009F2F4C">
        <w:rPr>
          <w:rFonts w:ascii="Times New Roman" w:hAnsi="Times New Roman" w:cs="Times New Roman"/>
          <w:sz w:val="24"/>
          <w:szCs w:val="24"/>
        </w:rPr>
        <w:t>ja</w:t>
      </w:r>
      <w:r w:rsidR="00953C2B" w:rsidRPr="00B369D3">
        <w:rPr>
          <w:rFonts w:ascii="Times New Roman" w:hAnsi="Times New Roman" w:cs="Times New Roman"/>
          <w:sz w:val="24"/>
          <w:szCs w:val="24"/>
        </w:rPr>
        <w:t xml:space="preserve"> </w:t>
      </w:r>
      <w:r w:rsidR="00953C2B">
        <w:rPr>
          <w:rFonts w:ascii="Times New Roman" w:hAnsi="Times New Roman" w:cs="Times New Roman"/>
          <w:sz w:val="24"/>
          <w:szCs w:val="24"/>
        </w:rPr>
        <w:t xml:space="preserve">lõikes </w:t>
      </w:r>
      <w:r w:rsidR="00953C2B" w:rsidRPr="00B369D3">
        <w:rPr>
          <w:rFonts w:ascii="Times New Roman" w:hAnsi="Times New Roman" w:cs="Times New Roman"/>
          <w:sz w:val="24"/>
          <w:szCs w:val="24"/>
        </w:rPr>
        <w:t>1</w:t>
      </w:r>
      <w:r w:rsidR="00953C2B">
        <w:rPr>
          <w:rFonts w:ascii="Times New Roman" w:hAnsi="Times New Roman" w:cs="Times New Roman"/>
          <w:sz w:val="24"/>
          <w:szCs w:val="24"/>
          <w:vertAlign w:val="superscript"/>
        </w:rPr>
        <w:t>2</w:t>
      </w:r>
      <w:r w:rsidR="00953C2B" w:rsidRPr="00B369D3">
        <w:rPr>
          <w:rFonts w:ascii="Times New Roman" w:hAnsi="Times New Roman" w:cs="Times New Roman"/>
          <w:sz w:val="24"/>
          <w:szCs w:val="24"/>
        </w:rPr>
        <w:t xml:space="preserve"> </w:t>
      </w:r>
      <w:r w:rsidR="00953C2B">
        <w:rPr>
          <w:rFonts w:ascii="Times New Roman" w:hAnsi="Times New Roman" w:cs="Times New Roman"/>
          <w:sz w:val="24"/>
          <w:szCs w:val="24"/>
        </w:rPr>
        <w:t>nimetatud tulust. Lõigetes 1, 1</w:t>
      </w:r>
      <w:r w:rsidR="00953C2B">
        <w:rPr>
          <w:rFonts w:ascii="Times New Roman" w:hAnsi="Times New Roman" w:cs="Times New Roman"/>
          <w:sz w:val="24"/>
          <w:szCs w:val="24"/>
          <w:vertAlign w:val="superscript"/>
        </w:rPr>
        <w:t>2</w:t>
      </w:r>
      <w:r w:rsidR="00953C2B">
        <w:rPr>
          <w:rFonts w:ascii="Times New Roman" w:hAnsi="Times New Roman" w:cs="Times New Roman"/>
          <w:sz w:val="24"/>
          <w:szCs w:val="24"/>
        </w:rPr>
        <w:t xml:space="preserve"> ja 1</w:t>
      </w:r>
      <w:r w:rsidR="00953C2B">
        <w:rPr>
          <w:rFonts w:ascii="Times New Roman" w:hAnsi="Times New Roman" w:cs="Times New Roman"/>
          <w:sz w:val="24"/>
          <w:szCs w:val="24"/>
          <w:vertAlign w:val="superscript"/>
        </w:rPr>
        <w:t>3</w:t>
      </w:r>
      <w:r w:rsidR="00953C2B">
        <w:rPr>
          <w:rFonts w:ascii="Times New Roman" w:hAnsi="Times New Roman" w:cs="Times New Roman"/>
          <w:sz w:val="24"/>
          <w:szCs w:val="24"/>
        </w:rPr>
        <w:t xml:space="preserve"> nimetatud kahju summa</w:t>
      </w:r>
      <w:ins w:id="51" w:author="Merike Koppel JM" w:date="2024-03-14T11:50:00Z">
        <w:r w:rsidR="0005700B">
          <w:rPr>
            <w:rFonts w:ascii="Times New Roman" w:hAnsi="Times New Roman" w:cs="Times New Roman"/>
            <w:sz w:val="24"/>
            <w:szCs w:val="24"/>
          </w:rPr>
          <w:t>t</w:t>
        </w:r>
      </w:ins>
      <w:r w:rsidR="00953C2B">
        <w:rPr>
          <w:rFonts w:ascii="Times New Roman" w:hAnsi="Times New Roman" w:cs="Times New Roman"/>
          <w:sz w:val="24"/>
          <w:szCs w:val="24"/>
        </w:rPr>
        <w:t xml:space="preserve">, mis ületab samades lõigetes nimetatud </w:t>
      </w:r>
      <w:commentRangeStart w:id="52"/>
      <w:r w:rsidR="00953C2B">
        <w:rPr>
          <w:rFonts w:ascii="Times New Roman" w:hAnsi="Times New Roman" w:cs="Times New Roman"/>
          <w:sz w:val="24"/>
          <w:szCs w:val="24"/>
        </w:rPr>
        <w:t>kasu ja tulu summat</w:t>
      </w:r>
      <w:commentRangeEnd w:id="52"/>
      <w:r w:rsidR="00764190">
        <w:rPr>
          <w:rStyle w:val="Kommentaariviide"/>
        </w:rPr>
        <w:commentReference w:id="52"/>
      </w:r>
      <w:r w:rsidR="00953C2B">
        <w:rPr>
          <w:rFonts w:ascii="Times New Roman" w:hAnsi="Times New Roman" w:cs="Times New Roman"/>
          <w:sz w:val="24"/>
          <w:szCs w:val="24"/>
        </w:rPr>
        <w:t xml:space="preserve">, maksustamisperioodi maksustatavast tulust maha ei arvata. </w:t>
      </w:r>
    </w:p>
    <w:p w14:paraId="358789C1" w14:textId="1981F1A4" w:rsidR="00953C2B" w:rsidRDefault="00953C2B" w:rsidP="00766DD1">
      <w:pPr>
        <w:spacing w:after="0" w:line="240" w:lineRule="auto"/>
        <w:jc w:val="both"/>
        <w:rPr>
          <w:rFonts w:ascii="Times New Roman" w:hAnsi="Times New Roman" w:cs="Times New Roman"/>
          <w:sz w:val="24"/>
          <w:szCs w:val="24"/>
        </w:rPr>
      </w:pPr>
    </w:p>
    <w:p w14:paraId="783C4D3A" w14:textId="5DF4F510" w:rsidR="00B369D3" w:rsidRDefault="00953C2B" w:rsidP="00766D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Kui lõigetes 1, 1</w:t>
      </w:r>
      <w:r>
        <w:rPr>
          <w:rFonts w:ascii="Times New Roman" w:hAnsi="Times New Roman" w:cs="Times New Roman"/>
          <w:sz w:val="24"/>
          <w:szCs w:val="24"/>
          <w:vertAlign w:val="superscript"/>
        </w:rPr>
        <w:t>2</w:t>
      </w:r>
      <w:r>
        <w:rPr>
          <w:rFonts w:ascii="Times New Roman" w:hAnsi="Times New Roman" w:cs="Times New Roman"/>
          <w:sz w:val="24"/>
          <w:szCs w:val="24"/>
        </w:rPr>
        <w:t xml:space="preserve"> ja 1</w:t>
      </w:r>
      <w:r>
        <w:rPr>
          <w:rFonts w:ascii="Times New Roman" w:hAnsi="Times New Roman" w:cs="Times New Roman"/>
          <w:sz w:val="24"/>
          <w:szCs w:val="24"/>
          <w:vertAlign w:val="superscript"/>
        </w:rPr>
        <w:t>3</w:t>
      </w:r>
      <w:r>
        <w:rPr>
          <w:rFonts w:ascii="Times New Roman" w:hAnsi="Times New Roman" w:cs="Times New Roman"/>
          <w:sz w:val="24"/>
          <w:szCs w:val="24"/>
        </w:rPr>
        <w:t xml:space="preserve"> nimetatud finantsvaralt saadud kahju on suurem kui sellelt finantsvaralt samal maksustamisperioodil saadud kasu, võib kasu ületava kahju </w:t>
      </w:r>
      <w:commentRangeStart w:id="53"/>
      <w:r>
        <w:rPr>
          <w:rFonts w:ascii="Times New Roman" w:hAnsi="Times New Roman" w:cs="Times New Roman"/>
          <w:sz w:val="24"/>
          <w:szCs w:val="24"/>
        </w:rPr>
        <w:t>summa</w:t>
      </w:r>
      <w:commentRangeEnd w:id="53"/>
      <w:r w:rsidR="00FE57D7">
        <w:rPr>
          <w:rStyle w:val="Kommentaariviide"/>
        </w:rPr>
        <w:commentReference w:id="53"/>
      </w:r>
      <w:r>
        <w:rPr>
          <w:rFonts w:ascii="Times New Roman" w:hAnsi="Times New Roman" w:cs="Times New Roman"/>
          <w:sz w:val="24"/>
          <w:szCs w:val="24"/>
        </w:rPr>
        <w:t xml:space="preserve"> maha arvata </w:t>
      </w:r>
      <w:r w:rsidR="00AA114E">
        <w:rPr>
          <w:rFonts w:ascii="Times New Roman" w:hAnsi="Times New Roman" w:cs="Times New Roman"/>
          <w:sz w:val="24"/>
          <w:szCs w:val="24"/>
        </w:rPr>
        <w:t xml:space="preserve">sellelt finantsvaralt </w:t>
      </w:r>
      <w:r>
        <w:rPr>
          <w:rFonts w:ascii="Times New Roman" w:hAnsi="Times New Roman" w:cs="Times New Roman"/>
          <w:sz w:val="24"/>
          <w:szCs w:val="24"/>
        </w:rPr>
        <w:t>järg</w:t>
      </w:r>
      <w:del w:id="54" w:author="Merike Koppel JM" w:date="2024-03-15T11:15:00Z">
        <w:r w:rsidDel="00A030FF">
          <w:rPr>
            <w:rFonts w:ascii="Times New Roman" w:hAnsi="Times New Roman" w:cs="Times New Roman"/>
            <w:sz w:val="24"/>
            <w:szCs w:val="24"/>
          </w:rPr>
          <w:delText>neva</w:delText>
        </w:r>
      </w:del>
      <w:ins w:id="55" w:author="Merike Koppel JM" w:date="2024-03-15T11:15:00Z">
        <w:r w:rsidR="00A030FF">
          <w:rPr>
            <w:rFonts w:ascii="Times New Roman" w:hAnsi="Times New Roman" w:cs="Times New Roman"/>
            <w:sz w:val="24"/>
            <w:szCs w:val="24"/>
          </w:rPr>
          <w:t>mis</w:t>
        </w:r>
      </w:ins>
      <w:r>
        <w:rPr>
          <w:rFonts w:ascii="Times New Roman" w:hAnsi="Times New Roman" w:cs="Times New Roman"/>
          <w:sz w:val="24"/>
          <w:szCs w:val="24"/>
        </w:rPr>
        <w:t xml:space="preserve">tel maksustamisperioodidel </w:t>
      </w:r>
      <w:r w:rsidR="00AA114E">
        <w:rPr>
          <w:rFonts w:ascii="Times New Roman" w:hAnsi="Times New Roman" w:cs="Times New Roman"/>
          <w:sz w:val="24"/>
          <w:szCs w:val="24"/>
        </w:rPr>
        <w:t>saadud kasust.</w:t>
      </w:r>
    </w:p>
    <w:p w14:paraId="342948E7" w14:textId="2EDE887E" w:rsidR="00AA114E" w:rsidRDefault="00AA114E" w:rsidP="00766DD1">
      <w:pPr>
        <w:spacing w:after="0" w:line="240" w:lineRule="auto"/>
        <w:jc w:val="both"/>
        <w:rPr>
          <w:rFonts w:ascii="Times New Roman" w:hAnsi="Times New Roman" w:cs="Times New Roman"/>
          <w:sz w:val="24"/>
          <w:szCs w:val="24"/>
        </w:rPr>
      </w:pPr>
    </w:p>
    <w:p w14:paraId="2A204EFE" w14:textId="2B954D0C" w:rsidR="00F272B5" w:rsidRPr="00953C2B" w:rsidRDefault="00AA114E" w:rsidP="00766D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Kui maksustamisperioodil tekkinud ja </w:t>
      </w:r>
      <w:commentRangeStart w:id="56"/>
      <w:del w:id="57" w:author="Merike Koppel JM" w:date="2024-03-14T11:24:00Z">
        <w:r w:rsidDel="00B66C26">
          <w:rPr>
            <w:rFonts w:ascii="Times New Roman" w:hAnsi="Times New Roman" w:cs="Times New Roman"/>
            <w:sz w:val="24"/>
            <w:szCs w:val="24"/>
          </w:rPr>
          <w:delText xml:space="preserve">eelnevatest </w:delText>
        </w:r>
      </w:del>
      <w:ins w:id="58" w:author="Merike Koppel JM" w:date="2024-03-14T11:24:00Z">
        <w:r w:rsidR="00B66C26">
          <w:rPr>
            <w:rFonts w:ascii="Times New Roman" w:hAnsi="Times New Roman" w:cs="Times New Roman"/>
            <w:sz w:val="24"/>
            <w:szCs w:val="24"/>
          </w:rPr>
          <w:t xml:space="preserve">eelmistest </w:t>
        </w:r>
        <w:commentRangeEnd w:id="56"/>
        <w:r w:rsidR="00B66C26">
          <w:rPr>
            <w:rStyle w:val="Kommentaariviide"/>
          </w:rPr>
          <w:commentReference w:id="56"/>
        </w:r>
      </w:ins>
      <w:r>
        <w:rPr>
          <w:rFonts w:ascii="Times New Roman" w:hAnsi="Times New Roman" w:cs="Times New Roman"/>
          <w:sz w:val="24"/>
          <w:szCs w:val="24"/>
        </w:rPr>
        <w:t xml:space="preserve">maksustamisperioodidest edasi kantud kahju </w:t>
      </w:r>
      <w:commentRangeStart w:id="59"/>
      <w:r>
        <w:rPr>
          <w:rFonts w:ascii="Times New Roman" w:hAnsi="Times New Roman" w:cs="Times New Roman"/>
          <w:sz w:val="24"/>
          <w:szCs w:val="24"/>
        </w:rPr>
        <w:t>summa</w:t>
      </w:r>
      <w:commentRangeEnd w:id="59"/>
      <w:r w:rsidR="00FE57D7">
        <w:rPr>
          <w:rStyle w:val="Kommentaariviide"/>
        </w:rPr>
        <w:commentReference w:id="59"/>
      </w:r>
      <w:r>
        <w:rPr>
          <w:rFonts w:ascii="Times New Roman" w:hAnsi="Times New Roman" w:cs="Times New Roman"/>
          <w:sz w:val="24"/>
          <w:szCs w:val="24"/>
        </w:rPr>
        <w:t xml:space="preserve"> on suurem kui maksustamisperioodil lõigetes 1, 1</w:t>
      </w:r>
      <w:r>
        <w:rPr>
          <w:rFonts w:ascii="Times New Roman" w:hAnsi="Times New Roman" w:cs="Times New Roman"/>
          <w:sz w:val="24"/>
          <w:szCs w:val="24"/>
          <w:vertAlign w:val="superscript"/>
        </w:rPr>
        <w:t>2</w:t>
      </w:r>
      <w:r>
        <w:rPr>
          <w:rFonts w:ascii="Times New Roman" w:hAnsi="Times New Roman" w:cs="Times New Roman"/>
          <w:sz w:val="24"/>
          <w:szCs w:val="24"/>
        </w:rPr>
        <w:t xml:space="preserve"> ja 1</w:t>
      </w:r>
      <w:r>
        <w:rPr>
          <w:rFonts w:ascii="Times New Roman" w:hAnsi="Times New Roman" w:cs="Times New Roman"/>
          <w:sz w:val="24"/>
          <w:szCs w:val="24"/>
          <w:vertAlign w:val="superscript"/>
        </w:rPr>
        <w:t>3</w:t>
      </w:r>
      <w:r>
        <w:rPr>
          <w:rFonts w:ascii="Times New Roman" w:hAnsi="Times New Roman" w:cs="Times New Roman"/>
          <w:sz w:val="24"/>
          <w:szCs w:val="24"/>
        </w:rPr>
        <w:t xml:space="preserve"> nimetatud finantsvaralt saadud kasu, kaetakse selline kahju ainult maksustamisperioodi kasu ulatuses ning kahju katmata jääk kantakse edasi järg</w:t>
      </w:r>
      <w:del w:id="60" w:author="Merike Koppel JM" w:date="2024-03-15T10:43:00Z">
        <w:r w:rsidDel="00585A8F">
          <w:rPr>
            <w:rFonts w:ascii="Times New Roman" w:hAnsi="Times New Roman" w:cs="Times New Roman"/>
            <w:sz w:val="24"/>
            <w:szCs w:val="24"/>
          </w:rPr>
          <w:delText>neva</w:delText>
        </w:r>
      </w:del>
      <w:ins w:id="61" w:author="Merike Koppel JM" w:date="2024-03-15T10:43:00Z">
        <w:r w:rsidR="00585A8F">
          <w:rPr>
            <w:rFonts w:ascii="Times New Roman" w:hAnsi="Times New Roman" w:cs="Times New Roman"/>
            <w:sz w:val="24"/>
            <w:szCs w:val="24"/>
          </w:rPr>
          <w:t>mis</w:t>
        </w:r>
      </w:ins>
      <w:r>
        <w:rPr>
          <w:rFonts w:ascii="Times New Roman" w:hAnsi="Times New Roman" w:cs="Times New Roman"/>
          <w:sz w:val="24"/>
          <w:szCs w:val="24"/>
        </w:rPr>
        <w:t>tele maksustamisperioodidele.“;</w:t>
      </w:r>
    </w:p>
    <w:p w14:paraId="5594E3E7" w14:textId="09BFB825" w:rsidR="003210C4" w:rsidRDefault="003210C4" w:rsidP="00766DD1">
      <w:pPr>
        <w:spacing w:after="0" w:line="240" w:lineRule="auto"/>
        <w:jc w:val="both"/>
        <w:rPr>
          <w:rFonts w:ascii="Times New Roman" w:hAnsi="Times New Roman" w:cs="Times New Roman"/>
          <w:sz w:val="24"/>
          <w:szCs w:val="24"/>
        </w:rPr>
      </w:pPr>
    </w:p>
    <w:p w14:paraId="013B89E3" w14:textId="77777777" w:rsidR="00002D8D" w:rsidRPr="004B7065" w:rsidRDefault="001B3AAD" w:rsidP="00002D8D">
      <w:pPr>
        <w:spacing w:after="0" w:line="240" w:lineRule="auto"/>
        <w:jc w:val="both"/>
        <w:rPr>
          <w:rFonts w:ascii="Times New Roman" w:hAnsi="Times New Roman" w:cs="Times New Roman"/>
          <w:iCs/>
          <w:sz w:val="24"/>
          <w:szCs w:val="24"/>
        </w:rPr>
      </w:pPr>
      <w:r w:rsidRPr="00F00338">
        <w:rPr>
          <w:rFonts w:ascii="Times New Roman" w:hAnsi="Times New Roman" w:cs="Times New Roman"/>
          <w:b/>
          <w:bCs/>
          <w:iCs/>
          <w:sz w:val="24"/>
          <w:szCs w:val="24"/>
        </w:rPr>
        <w:t>14</w:t>
      </w:r>
      <w:r w:rsidR="00FB454E" w:rsidRPr="00F00338">
        <w:rPr>
          <w:rFonts w:ascii="Times New Roman" w:hAnsi="Times New Roman" w:cs="Times New Roman"/>
          <w:b/>
          <w:bCs/>
          <w:iCs/>
          <w:sz w:val="24"/>
          <w:szCs w:val="24"/>
        </w:rPr>
        <w:t>)</w:t>
      </w:r>
      <w:r w:rsidR="00FB454E" w:rsidRPr="004B7065">
        <w:rPr>
          <w:rFonts w:ascii="Times New Roman" w:hAnsi="Times New Roman" w:cs="Times New Roman"/>
          <w:iCs/>
          <w:sz w:val="24"/>
          <w:szCs w:val="24"/>
        </w:rPr>
        <w:t xml:space="preserve"> </w:t>
      </w:r>
      <w:r w:rsidR="00002D8D" w:rsidRPr="004B7065">
        <w:rPr>
          <w:rFonts w:ascii="Times New Roman" w:hAnsi="Times New Roman" w:cs="Times New Roman"/>
          <w:iCs/>
          <w:sz w:val="24"/>
          <w:szCs w:val="24"/>
        </w:rPr>
        <w:t>paragrahvi 40 lõiget 2 täiendatakse punktiga 2</w:t>
      </w:r>
      <w:r w:rsidR="00002D8D" w:rsidRPr="004B7065">
        <w:rPr>
          <w:rFonts w:ascii="Times New Roman" w:hAnsi="Times New Roman" w:cs="Times New Roman"/>
          <w:iCs/>
          <w:sz w:val="24"/>
          <w:szCs w:val="24"/>
          <w:vertAlign w:val="superscript"/>
        </w:rPr>
        <w:t>1</w:t>
      </w:r>
      <w:r w:rsidR="00002D8D" w:rsidRPr="004B7065">
        <w:rPr>
          <w:rFonts w:ascii="Times New Roman" w:hAnsi="Times New Roman" w:cs="Times New Roman"/>
          <w:iCs/>
          <w:sz w:val="24"/>
          <w:szCs w:val="24"/>
        </w:rPr>
        <w:t xml:space="preserve"> järgmises sõnastuses:</w:t>
      </w:r>
    </w:p>
    <w:p w14:paraId="642586D4" w14:textId="65B7E6C6" w:rsidR="00002D8D" w:rsidRDefault="00002D8D" w:rsidP="00002D8D">
      <w:pPr>
        <w:spacing w:after="0" w:line="240" w:lineRule="auto"/>
        <w:jc w:val="both"/>
        <w:rPr>
          <w:rFonts w:ascii="Times New Roman" w:hAnsi="Times New Roman" w:cs="Times New Roman"/>
          <w:iCs/>
          <w:sz w:val="24"/>
          <w:szCs w:val="24"/>
        </w:rPr>
      </w:pPr>
      <w:r w:rsidRPr="004B7065">
        <w:rPr>
          <w:rFonts w:ascii="Times New Roman" w:hAnsi="Times New Roman" w:cs="Times New Roman"/>
          <w:iCs/>
          <w:sz w:val="24"/>
          <w:szCs w:val="24"/>
        </w:rPr>
        <w:t>„2</w:t>
      </w:r>
      <w:r w:rsidRPr="004B7065">
        <w:rPr>
          <w:rFonts w:ascii="Times New Roman" w:hAnsi="Times New Roman" w:cs="Times New Roman"/>
          <w:iCs/>
          <w:sz w:val="24"/>
          <w:szCs w:val="24"/>
          <w:vertAlign w:val="superscript"/>
        </w:rPr>
        <w:t>1</w:t>
      </w:r>
      <w:r w:rsidRPr="004B7065">
        <w:rPr>
          <w:rFonts w:ascii="Times New Roman" w:hAnsi="Times New Roman" w:cs="Times New Roman"/>
          <w:iCs/>
          <w:sz w:val="24"/>
          <w:szCs w:val="24"/>
        </w:rPr>
        <w:t xml:space="preserve">) mitteresidendist kindlustusandjale </w:t>
      </w:r>
      <w:commentRangeStart w:id="62"/>
      <w:r w:rsidRPr="004B7065">
        <w:rPr>
          <w:rFonts w:ascii="Times New Roman" w:hAnsi="Times New Roman" w:cs="Times New Roman"/>
          <w:iCs/>
          <w:sz w:val="24"/>
          <w:szCs w:val="24"/>
        </w:rPr>
        <w:t>tehtava</w:t>
      </w:r>
      <w:ins w:id="63" w:author="Merike Koppel JM" w:date="2024-03-14T11:27:00Z">
        <w:r w:rsidR="00B14B1C">
          <w:rPr>
            <w:rFonts w:ascii="Times New Roman" w:hAnsi="Times New Roman" w:cs="Times New Roman"/>
            <w:iCs/>
            <w:sz w:val="24"/>
            <w:szCs w:val="24"/>
          </w:rPr>
          <w:t>te</w:t>
        </w:r>
      </w:ins>
      <w:r w:rsidRPr="004B7065">
        <w:rPr>
          <w:rFonts w:ascii="Times New Roman" w:hAnsi="Times New Roman" w:cs="Times New Roman"/>
          <w:iCs/>
          <w:sz w:val="24"/>
          <w:szCs w:val="24"/>
        </w:rPr>
        <w:t>lt</w:t>
      </w:r>
      <w:r>
        <w:rPr>
          <w:rFonts w:ascii="Times New Roman" w:hAnsi="Times New Roman" w:cs="Times New Roman"/>
          <w:iCs/>
          <w:sz w:val="24"/>
          <w:szCs w:val="24"/>
        </w:rPr>
        <w:t xml:space="preserve"> </w:t>
      </w:r>
      <w:r w:rsidRPr="004B7065">
        <w:rPr>
          <w:rFonts w:ascii="Times New Roman" w:hAnsi="Times New Roman" w:cs="Times New Roman"/>
          <w:iCs/>
          <w:sz w:val="24"/>
          <w:szCs w:val="24"/>
        </w:rPr>
        <w:t>väljamakse</w:t>
      </w:r>
      <w:ins w:id="64" w:author="Merike Koppel JM" w:date="2024-03-14T11:27:00Z">
        <w:r w:rsidR="00B14B1C">
          <w:rPr>
            <w:rFonts w:ascii="Times New Roman" w:hAnsi="Times New Roman" w:cs="Times New Roman"/>
            <w:iCs/>
            <w:sz w:val="24"/>
            <w:szCs w:val="24"/>
          </w:rPr>
          <w:t>te</w:t>
        </w:r>
      </w:ins>
      <w:r w:rsidRPr="004B7065">
        <w:rPr>
          <w:rFonts w:ascii="Times New Roman" w:hAnsi="Times New Roman" w:cs="Times New Roman"/>
          <w:iCs/>
          <w:sz w:val="24"/>
          <w:szCs w:val="24"/>
        </w:rPr>
        <w:t>lt</w:t>
      </w:r>
      <w:commentRangeEnd w:id="62"/>
      <w:r w:rsidR="00B14B1C">
        <w:rPr>
          <w:rStyle w:val="Kommentaariviide"/>
        </w:rPr>
        <w:commentReference w:id="62"/>
      </w:r>
      <w:r>
        <w:rPr>
          <w:rFonts w:ascii="Times New Roman" w:hAnsi="Times New Roman" w:cs="Times New Roman"/>
          <w:iCs/>
          <w:sz w:val="24"/>
          <w:szCs w:val="24"/>
        </w:rPr>
        <w:t xml:space="preserve">, kui kindlustusandja on tulumaksu </w:t>
      </w:r>
      <w:proofErr w:type="spellStart"/>
      <w:r>
        <w:rPr>
          <w:rFonts w:ascii="Times New Roman" w:hAnsi="Times New Roman" w:cs="Times New Roman"/>
          <w:iCs/>
          <w:sz w:val="24"/>
          <w:szCs w:val="24"/>
        </w:rPr>
        <w:t>kinnipidajat</w:t>
      </w:r>
      <w:proofErr w:type="spellEnd"/>
      <w:r>
        <w:rPr>
          <w:rFonts w:ascii="Times New Roman" w:hAnsi="Times New Roman" w:cs="Times New Roman"/>
          <w:iCs/>
          <w:sz w:val="24"/>
          <w:szCs w:val="24"/>
        </w:rPr>
        <w:t xml:space="preserve"> teavitanud, et tegemist on</w:t>
      </w:r>
      <w:r w:rsidRPr="004B7065">
        <w:rPr>
          <w:rFonts w:ascii="Times New Roman" w:hAnsi="Times New Roman" w:cs="Times New Roman"/>
          <w:iCs/>
          <w:sz w:val="24"/>
          <w:szCs w:val="24"/>
        </w:rPr>
        <w:t xml:space="preserve"> </w:t>
      </w:r>
      <w:r>
        <w:rPr>
          <w:rFonts w:ascii="Times New Roman" w:hAnsi="Times New Roman" w:cs="Times New Roman"/>
          <w:iCs/>
          <w:sz w:val="24"/>
          <w:szCs w:val="24"/>
        </w:rPr>
        <w:t>§ 31 lõike 1 punktis 10 nimetatud tuluga</w:t>
      </w:r>
      <w:r w:rsidRPr="004B7065">
        <w:rPr>
          <w:rFonts w:ascii="Times New Roman" w:hAnsi="Times New Roman" w:cs="Times New Roman"/>
          <w:iCs/>
          <w:sz w:val="24"/>
          <w:szCs w:val="24"/>
        </w:rPr>
        <w:t>;“;</w:t>
      </w:r>
    </w:p>
    <w:p w14:paraId="5A167B2F" w14:textId="77777777" w:rsidR="00002D8D" w:rsidRDefault="00002D8D" w:rsidP="00766DD1">
      <w:pPr>
        <w:spacing w:after="0" w:line="240" w:lineRule="auto"/>
        <w:jc w:val="both"/>
        <w:rPr>
          <w:rFonts w:ascii="Times New Roman" w:hAnsi="Times New Roman" w:cs="Times New Roman"/>
          <w:iCs/>
          <w:sz w:val="24"/>
          <w:szCs w:val="24"/>
        </w:rPr>
      </w:pPr>
    </w:p>
    <w:p w14:paraId="569C13B5" w14:textId="5946334D" w:rsidR="00F272B5" w:rsidRDefault="00002D8D" w:rsidP="00766DD1">
      <w:pPr>
        <w:spacing w:after="0" w:line="240" w:lineRule="auto"/>
        <w:jc w:val="both"/>
        <w:rPr>
          <w:rFonts w:ascii="Times New Roman" w:hAnsi="Times New Roman" w:cs="Times New Roman"/>
          <w:iCs/>
          <w:sz w:val="24"/>
          <w:szCs w:val="24"/>
        </w:rPr>
      </w:pPr>
      <w:r w:rsidRPr="00F00338">
        <w:rPr>
          <w:rFonts w:ascii="Times New Roman" w:hAnsi="Times New Roman" w:cs="Times New Roman"/>
          <w:b/>
          <w:bCs/>
          <w:iCs/>
          <w:sz w:val="24"/>
          <w:szCs w:val="24"/>
        </w:rPr>
        <w:t>15)</w:t>
      </w:r>
      <w:r>
        <w:rPr>
          <w:rFonts w:ascii="Times New Roman" w:hAnsi="Times New Roman" w:cs="Times New Roman"/>
          <w:b/>
          <w:bCs/>
          <w:iCs/>
          <w:sz w:val="24"/>
          <w:szCs w:val="24"/>
        </w:rPr>
        <w:t xml:space="preserve"> </w:t>
      </w:r>
      <w:bookmarkStart w:id="65" w:name="_Hlk160619313"/>
      <w:r w:rsidR="00F272B5" w:rsidRPr="004B7065">
        <w:rPr>
          <w:rFonts w:ascii="Times New Roman" w:hAnsi="Times New Roman" w:cs="Times New Roman"/>
          <w:iCs/>
          <w:sz w:val="24"/>
          <w:szCs w:val="24"/>
        </w:rPr>
        <w:t>paragrahvi 40 lõi</w:t>
      </w:r>
      <w:r w:rsidR="00F272B5">
        <w:rPr>
          <w:rFonts w:ascii="Times New Roman" w:hAnsi="Times New Roman" w:cs="Times New Roman"/>
          <w:iCs/>
          <w:sz w:val="24"/>
          <w:szCs w:val="24"/>
        </w:rPr>
        <w:t xml:space="preserve">ke </w:t>
      </w:r>
      <w:r>
        <w:rPr>
          <w:rFonts w:ascii="Times New Roman" w:hAnsi="Times New Roman" w:cs="Times New Roman"/>
          <w:iCs/>
          <w:sz w:val="24"/>
          <w:szCs w:val="24"/>
        </w:rPr>
        <w:t>2</w:t>
      </w:r>
      <w:r w:rsidR="00F272B5">
        <w:rPr>
          <w:rFonts w:ascii="Times New Roman" w:hAnsi="Times New Roman" w:cs="Times New Roman"/>
          <w:iCs/>
          <w:sz w:val="24"/>
          <w:szCs w:val="24"/>
        </w:rPr>
        <w:t xml:space="preserve"> punkt 4</w:t>
      </w:r>
      <w:r w:rsidR="00675896">
        <w:rPr>
          <w:rFonts w:ascii="Times New Roman" w:hAnsi="Times New Roman" w:cs="Times New Roman"/>
          <w:iCs/>
          <w:sz w:val="24"/>
          <w:szCs w:val="24"/>
        </w:rPr>
        <w:t xml:space="preserve"> </w:t>
      </w:r>
      <w:r w:rsidR="00675896">
        <w:rPr>
          <w:rFonts w:ascii="Times New Roman" w:hAnsi="Times New Roman" w:cs="Times New Roman"/>
          <w:sz w:val="24"/>
          <w:szCs w:val="24"/>
        </w:rPr>
        <w:t>muudetakse ja sõnastatakse järgmiselt:</w:t>
      </w:r>
    </w:p>
    <w:p w14:paraId="5F5266B7" w14:textId="66090F73" w:rsidR="00F272B5" w:rsidRDefault="00675896" w:rsidP="00766DD1">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w:t>
      </w:r>
      <w:bookmarkStart w:id="66" w:name="para40lg2p4"/>
      <w:r w:rsidR="00F272B5" w:rsidRPr="00F272B5">
        <w:rPr>
          <w:rFonts w:ascii="Times New Roman" w:hAnsi="Times New Roman" w:cs="Times New Roman"/>
          <w:iCs/>
          <w:sz w:val="24"/>
          <w:szCs w:val="24"/>
        </w:rPr>
        <w:t> </w:t>
      </w:r>
      <w:bookmarkEnd w:id="66"/>
      <w:r w:rsidR="00F272B5" w:rsidRPr="00F272B5">
        <w:rPr>
          <w:rFonts w:ascii="Times New Roman" w:hAnsi="Times New Roman" w:cs="Times New Roman"/>
          <w:iCs/>
          <w:sz w:val="24"/>
          <w:szCs w:val="24"/>
        </w:rPr>
        <w:t xml:space="preserve">4) residendist füüsilisele isikule makstavalt intressilt (§ 17 lõige 1) ning kindlustushüvitiselt (§ 20 lõige 3), kui maksumaksja on tulumaksu </w:t>
      </w:r>
      <w:proofErr w:type="spellStart"/>
      <w:r w:rsidR="00F272B5" w:rsidRPr="00F272B5">
        <w:rPr>
          <w:rFonts w:ascii="Times New Roman" w:hAnsi="Times New Roman" w:cs="Times New Roman"/>
          <w:iCs/>
          <w:sz w:val="24"/>
          <w:szCs w:val="24"/>
        </w:rPr>
        <w:t>kinnipidajat</w:t>
      </w:r>
      <w:proofErr w:type="spellEnd"/>
      <w:r w:rsidR="00F272B5" w:rsidRPr="00F272B5">
        <w:rPr>
          <w:rFonts w:ascii="Times New Roman" w:hAnsi="Times New Roman" w:cs="Times New Roman"/>
          <w:iCs/>
          <w:sz w:val="24"/>
          <w:szCs w:val="24"/>
        </w:rPr>
        <w:t xml:space="preserve"> teavitanud, et intress või kindlustushüvitis on saadud §-s 17</w:t>
      </w:r>
      <w:r w:rsidR="00F272B5" w:rsidRPr="00F272B5">
        <w:rPr>
          <w:rFonts w:ascii="Times New Roman" w:hAnsi="Times New Roman" w:cs="Times New Roman"/>
          <w:iCs/>
          <w:sz w:val="24"/>
          <w:szCs w:val="24"/>
          <w:vertAlign w:val="superscript"/>
        </w:rPr>
        <w:t>2</w:t>
      </w:r>
      <w:r w:rsidR="00F272B5" w:rsidRPr="00F272B5">
        <w:rPr>
          <w:rFonts w:ascii="Times New Roman" w:hAnsi="Times New Roman" w:cs="Times New Roman"/>
          <w:iCs/>
          <w:sz w:val="24"/>
          <w:szCs w:val="24"/>
        </w:rPr>
        <w:t> nimetatud investeerimiskontol või pensioni investeerimiskontol olnud raha</w:t>
      </w:r>
      <w:r w:rsidR="00F272B5">
        <w:rPr>
          <w:rFonts w:ascii="Times New Roman" w:hAnsi="Times New Roman" w:cs="Times New Roman"/>
          <w:iCs/>
          <w:sz w:val="24"/>
          <w:szCs w:val="24"/>
        </w:rPr>
        <w:t>lt või selle</w:t>
      </w:r>
      <w:r w:rsidR="00F272B5" w:rsidRPr="00F272B5">
        <w:rPr>
          <w:rFonts w:ascii="Times New Roman" w:hAnsi="Times New Roman" w:cs="Times New Roman"/>
          <w:iCs/>
          <w:sz w:val="24"/>
          <w:szCs w:val="24"/>
        </w:rPr>
        <w:t xml:space="preserve"> eest soetatud finantsvaralt.</w:t>
      </w:r>
      <w:r>
        <w:rPr>
          <w:rFonts w:ascii="Times New Roman" w:hAnsi="Times New Roman" w:cs="Times New Roman"/>
          <w:iCs/>
          <w:sz w:val="24"/>
          <w:szCs w:val="24"/>
        </w:rPr>
        <w:t>“;</w:t>
      </w:r>
    </w:p>
    <w:bookmarkEnd w:id="65"/>
    <w:p w14:paraId="3CC500F1" w14:textId="77777777" w:rsidR="00F272B5" w:rsidRDefault="00F272B5" w:rsidP="00766DD1">
      <w:pPr>
        <w:spacing w:after="0" w:line="240" w:lineRule="auto"/>
        <w:jc w:val="both"/>
        <w:rPr>
          <w:rFonts w:ascii="Times New Roman" w:hAnsi="Times New Roman" w:cs="Times New Roman"/>
          <w:iCs/>
          <w:sz w:val="24"/>
          <w:szCs w:val="24"/>
        </w:rPr>
      </w:pPr>
    </w:p>
    <w:p w14:paraId="16EC510F" w14:textId="76C53065" w:rsidR="00667773" w:rsidRPr="00B91EE6" w:rsidRDefault="00B91EE6" w:rsidP="00766DD1">
      <w:pPr>
        <w:spacing w:after="0" w:line="240" w:lineRule="auto"/>
        <w:jc w:val="both"/>
        <w:rPr>
          <w:rFonts w:ascii="Times New Roman" w:hAnsi="Times New Roman" w:cs="Times New Roman"/>
          <w:iCs/>
          <w:sz w:val="24"/>
          <w:szCs w:val="24"/>
        </w:rPr>
      </w:pPr>
      <w:r w:rsidRPr="00F00338">
        <w:rPr>
          <w:rFonts w:ascii="Times New Roman" w:hAnsi="Times New Roman" w:cs="Times New Roman"/>
          <w:b/>
          <w:bCs/>
          <w:iCs/>
          <w:sz w:val="24"/>
          <w:szCs w:val="24"/>
        </w:rPr>
        <w:t>1</w:t>
      </w:r>
      <w:r w:rsidR="00675896">
        <w:rPr>
          <w:rFonts w:ascii="Times New Roman" w:hAnsi="Times New Roman" w:cs="Times New Roman"/>
          <w:b/>
          <w:bCs/>
          <w:iCs/>
          <w:sz w:val="24"/>
          <w:szCs w:val="24"/>
        </w:rPr>
        <w:t>6</w:t>
      </w:r>
      <w:r w:rsidR="00667773" w:rsidRPr="00F00338">
        <w:rPr>
          <w:rFonts w:ascii="Times New Roman" w:hAnsi="Times New Roman" w:cs="Times New Roman"/>
          <w:b/>
          <w:bCs/>
          <w:iCs/>
          <w:sz w:val="24"/>
          <w:szCs w:val="24"/>
        </w:rPr>
        <w:t>)</w:t>
      </w:r>
      <w:r w:rsidR="00667773" w:rsidRPr="00B91EE6">
        <w:rPr>
          <w:rFonts w:ascii="Times New Roman" w:hAnsi="Times New Roman" w:cs="Times New Roman"/>
          <w:iCs/>
          <w:sz w:val="24"/>
          <w:szCs w:val="24"/>
        </w:rPr>
        <w:t xml:space="preserve"> paragrahvi 44 lõike 6</w:t>
      </w:r>
      <w:r w:rsidR="00667773" w:rsidRPr="00B91EE6">
        <w:rPr>
          <w:rFonts w:ascii="Times New Roman" w:hAnsi="Times New Roman" w:cs="Times New Roman"/>
          <w:iCs/>
          <w:sz w:val="24"/>
          <w:szCs w:val="24"/>
          <w:vertAlign w:val="superscript"/>
        </w:rPr>
        <w:t>1</w:t>
      </w:r>
      <w:r w:rsidR="00667773" w:rsidRPr="00B91EE6">
        <w:rPr>
          <w:rFonts w:ascii="Times New Roman" w:hAnsi="Times New Roman" w:cs="Times New Roman"/>
          <w:iCs/>
          <w:sz w:val="24"/>
          <w:szCs w:val="24"/>
        </w:rPr>
        <w:t xml:space="preserve"> punkt 5 muudetakse ja sõnastatakse järgmiselt:</w:t>
      </w:r>
    </w:p>
    <w:p w14:paraId="6CC9DB3B" w14:textId="25A8F5A1" w:rsidR="00667773" w:rsidRPr="00B91EE6" w:rsidRDefault="00667773" w:rsidP="00766DD1">
      <w:pPr>
        <w:spacing w:after="0" w:line="240" w:lineRule="auto"/>
        <w:jc w:val="both"/>
        <w:rPr>
          <w:rFonts w:ascii="Times New Roman" w:hAnsi="Times New Roman" w:cs="Times New Roman"/>
          <w:iCs/>
          <w:sz w:val="24"/>
          <w:szCs w:val="24"/>
        </w:rPr>
      </w:pPr>
      <w:r w:rsidRPr="00B91EE6">
        <w:rPr>
          <w:rFonts w:ascii="Times New Roman" w:hAnsi="Times New Roman" w:cs="Times New Roman"/>
          <w:iCs/>
          <w:sz w:val="24"/>
          <w:szCs w:val="24"/>
        </w:rPr>
        <w:t xml:space="preserve">„5) isik, kes soovib kasutada § 39 </w:t>
      </w:r>
      <w:r w:rsidR="00B91EE6" w:rsidRPr="00B91EE6">
        <w:rPr>
          <w:rFonts w:ascii="Times New Roman" w:hAnsi="Times New Roman" w:cs="Times New Roman"/>
          <w:iCs/>
          <w:sz w:val="24"/>
          <w:szCs w:val="24"/>
        </w:rPr>
        <w:t xml:space="preserve">lõikes 3 </w:t>
      </w:r>
      <w:r w:rsidRPr="00B91EE6">
        <w:rPr>
          <w:rFonts w:ascii="Times New Roman" w:hAnsi="Times New Roman" w:cs="Times New Roman"/>
          <w:iCs/>
          <w:sz w:val="24"/>
          <w:szCs w:val="24"/>
        </w:rPr>
        <w:t>sätestatud õigust;“;</w:t>
      </w:r>
    </w:p>
    <w:p w14:paraId="0DA37B9C" w14:textId="53C9D3C8" w:rsidR="00667773" w:rsidRPr="00F00338" w:rsidRDefault="00667773" w:rsidP="00766DD1">
      <w:pPr>
        <w:spacing w:after="0" w:line="240" w:lineRule="auto"/>
        <w:jc w:val="both"/>
        <w:rPr>
          <w:rFonts w:ascii="Times New Roman" w:hAnsi="Times New Roman" w:cs="Times New Roman"/>
          <w:iCs/>
          <w:sz w:val="24"/>
          <w:szCs w:val="24"/>
        </w:rPr>
      </w:pPr>
    </w:p>
    <w:p w14:paraId="26ECB50A" w14:textId="440CEBAA" w:rsidR="00667773" w:rsidRPr="00C244CD" w:rsidRDefault="00C244CD" w:rsidP="00766DD1">
      <w:pPr>
        <w:spacing w:after="0" w:line="240" w:lineRule="auto"/>
        <w:jc w:val="both"/>
        <w:rPr>
          <w:rFonts w:ascii="Times New Roman" w:hAnsi="Times New Roman" w:cs="Times New Roman"/>
          <w:iCs/>
          <w:sz w:val="24"/>
          <w:szCs w:val="24"/>
        </w:rPr>
      </w:pPr>
      <w:commentRangeStart w:id="67"/>
      <w:r w:rsidRPr="00F00338">
        <w:rPr>
          <w:rFonts w:ascii="Times New Roman" w:hAnsi="Times New Roman" w:cs="Times New Roman"/>
          <w:b/>
          <w:bCs/>
          <w:iCs/>
          <w:sz w:val="24"/>
          <w:szCs w:val="24"/>
        </w:rPr>
        <w:t>1</w:t>
      </w:r>
      <w:r w:rsidR="00675896">
        <w:rPr>
          <w:rFonts w:ascii="Times New Roman" w:hAnsi="Times New Roman" w:cs="Times New Roman"/>
          <w:b/>
          <w:bCs/>
          <w:iCs/>
          <w:sz w:val="24"/>
          <w:szCs w:val="24"/>
        </w:rPr>
        <w:t>7</w:t>
      </w:r>
      <w:r w:rsidR="00667773" w:rsidRPr="00F00338">
        <w:rPr>
          <w:rFonts w:ascii="Times New Roman" w:hAnsi="Times New Roman" w:cs="Times New Roman"/>
          <w:b/>
          <w:bCs/>
          <w:iCs/>
          <w:sz w:val="24"/>
          <w:szCs w:val="24"/>
        </w:rPr>
        <w:t>)</w:t>
      </w:r>
      <w:r w:rsidR="00667773" w:rsidRPr="00C244CD">
        <w:rPr>
          <w:rFonts w:ascii="Times New Roman" w:hAnsi="Times New Roman" w:cs="Times New Roman"/>
          <w:iCs/>
          <w:sz w:val="24"/>
          <w:szCs w:val="24"/>
        </w:rPr>
        <w:t xml:space="preserve"> </w:t>
      </w:r>
      <w:commentRangeEnd w:id="67"/>
      <w:r w:rsidR="00492BBB">
        <w:rPr>
          <w:rStyle w:val="Kommentaariviide"/>
        </w:rPr>
        <w:commentReference w:id="67"/>
      </w:r>
      <w:r w:rsidR="00667773" w:rsidRPr="00C244CD">
        <w:rPr>
          <w:rFonts w:ascii="Times New Roman" w:hAnsi="Times New Roman" w:cs="Times New Roman"/>
          <w:iCs/>
          <w:sz w:val="24"/>
          <w:szCs w:val="24"/>
        </w:rPr>
        <w:t>paragrahvi 44 lõiget 6</w:t>
      </w:r>
      <w:r w:rsidR="00667773" w:rsidRPr="00C244CD">
        <w:rPr>
          <w:rFonts w:ascii="Times New Roman" w:hAnsi="Times New Roman" w:cs="Times New Roman"/>
          <w:iCs/>
          <w:sz w:val="24"/>
          <w:szCs w:val="24"/>
          <w:vertAlign w:val="superscript"/>
        </w:rPr>
        <w:t>1</w:t>
      </w:r>
      <w:r w:rsidR="00667773" w:rsidRPr="00C244CD">
        <w:rPr>
          <w:rFonts w:ascii="Times New Roman" w:hAnsi="Times New Roman" w:cs="Times New Roman"/>
          <w:iCs/>
          <w:sz w:val="24"/>
          <w:szCs w:val="24"/>
        </w:rPr>
        <w:t xml:space="preserve"> täiendatakse punktiga 6 järgmises sõnastuses:</w:t>
      </w:r>
    </w:p>
    <w:p w14:paraId="6A320637" w14:textId="4F8AAAA7" w:rsidR="00667773" w:rsidRPr="00C244CD" w:rsidRDefault="00667773" w:rsidP="00766DD1">
      <w:pPr>
        <w:spacing w:after="0" w:line="240" w:lineRule="auto"/>
        <w:jc w:val="both"/>
        <w:rPr>
          <w:rFonts w:ascii="Times New Roman" w:hAnsi="Times New Roman" w:cs="Times New Roman"/>
          <w:iCs/>
          <w:sz w:val="24"/>
          <w:szCs w:val="24"/>
        </w:rPr>
      </w:pPr>
      <w:r w:rsidRPr="00C244CD">
        <w:rPr>
          <w:rFonts w:ascii="Times New Roman" w:hAnsi="Times New Roman" w:cs="Times New Roman"/>
          <w:iCs/>
          <w:sz w:val="24"/>
          <w:szCs w:val="24"/>
        </w:rPr>
        <w:t>„6) isik, kes soovib kasutada § 38 lõikes 6</w:t>
      </w:r>
      <w:r w:rsidRPr="00C244CD">
        <w:rPr>
          <w:rFonts w:ascii="Times New Roman" w:hAnsi="Times New Roman" w:cs="Times New Roman"/>
          <w:iCs/>
          <w:sz w:val="24"/>
          <w:szCs w:val="24"/>
          <w:vertAlign w:val="superscript"/>
        </w:rPr>
        <w:t>1</w:t>
      </w:r>
      <w:r w:rsidRPr="00C244CD">
        <w:rPr>
          <w:rFonts w:ascii="Times New Roman" w:hAnsi="Times New Roman" w:cs="Times New Roman"/>
          <w:iCs/>
          <w:sz w:val="24"/>
          <w:szCs w:val="24"/>
        </w:rPr>
        <w:t xml:space="preserve"> sätestatud õigust.“;</w:t>
      </w:r>
    </w:p>
    <w:p w14:paraId="62EA3493" w14:textId="5B41A40C" w:rsidR="00FB454E" w:rsidRDefault="00FB454E" w:rsidP="00766DD1">
      <w:pPr>
        <w:spacing w:after="0" w:line="240" w:lineRule="auto"/>
        <w:jc w:val="both"/>
        <w:rPr>
          <w:rFonts w:ascii="Times New Roman" w:hAnsi="Times New Roman" w:cs="Times New Roman"/>
          <w:sz w:val="24"/>
          <w:szCs w:val="24"/>
        </w:rPr>
      </w:pPr>
    </w:p>
    <w:p w14:paraId="1754A96C" w14:textId="73EE95CC" w:rsidR="00AB6F92" w:rsidRDefault="00C244CD" w:rsidP="00766DD1">
      <w:pPr>
        <w:spacing w:after="0" w:line="240" w:lineRule="auto"/>
        <w:jc w:val="both"/>
        <w:rPr>
          <w:rFonts w:ascii="Times New Roman" w:hAnsi="Times New Roman" w:cs="Times New Roman"/>
          <w:sz w:val="24"/>
          <w:szCs w:val="24"/>
        </w:rPr>
      </w:pPr>
      <w:bookmarkStart w:id="68" w:name="_Hlk148618250"/>
      <w:commentRangeStart w:id="69"/>
      <w:r w:rsidRPr="00F00338">
        <w:rPr>
          <w:rFonts w:ascii="Times New Roman" w:hAnsi="Times New Roman" w:cs="Times New Roman"/>
          <w:b/>
          <w:bCs/>
          <w:sz w:val="24"/>
          <w:szCs w:val="24"/>
        </w:rPr>
        <w:t>1</w:t>
      </w:r>
      <w:r w:rsidR="00675896">
        <w:rPr>
          <w:rFonts w:ascii="Times New Roman" w:hAnsi="Times New Roman" w:cs="Times New Roman"/>
          <w:b/>
          <w:bCs/>
          <w:sz w:val="24"/>
          <w:szCs w:val="24"/>
        </w:rPr>
        <w:t>8</w:t>
      </w:r>
      <w:r w:rsidR="00AB6F92" w:rsidRPr="00F00338">
        <w:rPr>
          <w:rFonts w:ascii="Times New Roman" w:hAnsi="Times New Roman" w:cs="Times New Roman"/>
          <w:b/>
          <w:bCs/>
          <w:sz w:val="24"/>
          <w:szCs w:val="24"/>
        </w:rPr>
        <w:t>)</w:t>
      </w:r>
      <w:r w:rsidR="00AB6F92">
        <w:rPr>
          <w:rFonts w:ascii="Times New Roman" w:hAnsi="Times New Roman" w:cs="Times New Roman"/>
          <w:sz w:val="24"/>
          <w:szCs w:val="24"/>
        </w:rPr>
        <w:t xml:space="preserve"> paragrahvi 61 täiendatakse </w:t>
      </w:r>
      <w:r w:rsidR="00AB6F92" w:rsidRPr="00675896">
        <w:rPr>
          <w:rFonts w:ascii="Times New Roman" w:hAnsi="Times New Roman" w:cs="Times New Roman"/>
          <w:sz w:val="24"/>
          <w:szCs w:val="24"/>
        </w:rPr>
        <w:t>lõi</w:t>
      </w:r>
      <w:r w:rsidR="008C16C8" w:rsidRPr="00675896">
        <w:rPr>
          <w:rFonts w:ascii="Times New Roman" w:hAnsi="Times New Roman" w:cs="Times New Roman"/>
          <w:sz w:val="24"/>
          <w:szCs w:val="24"/>
        </w:rPr>
        <w:t>k</w:t>
      </w:r>
      <w:r w:rsidR="00AB6F92" w:rsidRPr="00675896">
        <w:rPr>
          <w:rFonts w:ascii="Times New Roman" w:hAnsi="Times New Roman" w:cs="Times New Roman"/>
          <w:sz w:val="24"/>
          <w:szCs w:val="24"/>
        </w:rPr>
        <w:t>ega</w:t>
      </w:r>
      <w:r w:rsidR="00AB6F92" w:rsidRPr="00675896">
        <w:rPr>
          <w:rFonts w:ascii="Times New Roman" w:hAnsi="Times New Roman" w:cs="Times New Roman"/>
          <w:i/>
          <w:iCs/>
          <w:sz w:val="24"/>
          <w:szCs w:val="24"/>
        </w:rPr>
        <w:t xml:space="preserve"> </w:t>
      </w:r>
      <w:r w:rsidR="00AB6F92" w:rsidRPr="00675896">
        <w:rPr>
          <w:rFonts w:ascii="Times New Roman" w:hAnsi="Times New Roman" w:cs="Times New Roman"/>
          <w:sz w:val="24"/>
          <w:szCs w:val="24"/>
        </w:rPr>
        <w:t>7</w:t>
      </w:r>
      <w:r w:rsidR="00A77F8B" w:rsidRPr="00675896">
        <w:rPr>
          <w:rFonts w:ascii="Times New Roman" w:hAnsi="Times New Roman" w:cs="Times New Roman"/>
          <w:sz w:val="24"/>
          <w:szCs w:val="24"/>
        </w:rPr>
        <w:t>2</w:t>
      </w:r>
      <w:r w:rsidR="00AB6F92">
        <w:rPr>
          <w:rFonts w:ascii="Times New Roman" w:hAnsi="Times New Roman" w:cs="Times New Roman"/>
          <w:sz w:val="24"/>
          <w:szCs w:val="24"/>
        </w:rPr>
        <w:t xml:space="preserve"> järgmises sõnastuses:</w:t>
      </w:r>
      <w:commentRangeEnd w:id="69"/>
      <w:r w:rsidR="00823341">
        <w:rPr>
          <w:rStyle w:val="Kommentaariviide"/>
        </w:rPr>
        <w:commentReference w:id="69"/>
      </w:r>
    </w:p>
    <w:p w14:paraId="36D7E951" w14:textId="2F6110A3" w:rsidR="00233032" w:rsidRDefault="00D038A1" w:rsidP="00766DD1">
      <w:pPr>
        <w:spacing w:after="0" w:line="240" w:lineRule="auto"/>
        <w:jc w:val="both"/>
        <w:rPr>
          <w:rFonts w:ascii="Times New Roman" w:hAnsi="Times New Roman" w:cs="Times New Roman"/>
          <w:sz w:val="24"/>
          <w:szCs w:val="24"/>
        </w:rPr>
      </w:pPr>
      <w:bookmarkStart w:id="70" w:name="_Hlk148619362"/>
      <w:r w:rsidRPr="00E57F16">
        <w:rPr>
          <w:rFonts w:ascii="Times New Roman" w:hAnsi="Times New Roman" w:cs="Times New Roman"/>
          <w:sz w:val="24"/>
          <w:szCs w:val="24"/>
        </w:rPr>
        <w:t>„</w:t>
      </w:r>
      <w:bookmarkEnd w:id="70"/>
      <w:bookmarkEnd w:id="68"/>
      <w:r w:rsidR="00233032">
        <w:rPr>
          <w:rFonts w:ascii="Times New Roman" w:hAnsi="Times New Roman" w:cs="Times New Roman"/>
          <w:sz w:val="24"/>
          <w:szCs w:val="24"/>
        </w:rPr>
        <w:t>(7</w:t>
      </w:r>
      <w:r w:rsidR="00A77F8B">
        <w:rPr>
          <w:rFonts w:ascii="Times New Roman" w:hAnsi="Times New Roman" w:cs="Times New Roman"/>
          <w:sz w:val="24"/>
          <w:szCs w:val="24"/>
        </w:rPr>
        <w:t>2</w:t>
      </w:r>
      <w:r w:rsidR="00233032">
        <w:rPr>
          <w:rFonts w:ascii="Times New Roman" w:hAnsi="Times New Roman" w:cs="Times New Roman"/>
          <w:sz w:val="24"/>
          <w:szCs w:val="24"/>
        </w:rPr>
        <w:t>) Kuni 2024. aasta 31. detsembrini kehtinud §-s 50</w:t>
      </w:r>
      <w:r w:rsidR="00233032">
        <w:rPr>
          <w:rFonts w:ascii="Times New Roman" w:hAnsi="Times New Roman" w:cs="Times New Roman"/>
          <w:sz w:val="24"/>
          <w:szCs w:val="24"/>
          <w:vertAlign w:val="superscript"/>
        </w:rPr>
        <w:t>1</w:t>
      </w:r>
      <w:r w:rsidR="00233032">
        <w:rPr>
          <w:rFonts w:ascii="Times New Roman" w:hAnsi="Times New Roman" w:cs="Times New Roman"/>
          <w:sz w:val="24"/>
          <w:szCs w:val="24"/>
        </w:rPr>
        <w:t xml:space="preserve"> nimetatud väljamakse kohta an</w:t>
      </w:r>
      <w:r w:rsidR="00823D4C">
        <w:rPr>
          <w:rFonts w:ascii="Times New Roman" w:hAnsi="Times New Roman" w:cs="Times New Roman"/>
          <w:sz w:val="24"/>
          <w:szCs w:val="24"/>
        </w:rPr>
        <w:t>n</w:t>
      </w:r>
      <w:r w:rsidR="00233032">
        <w:rPr>
          <w:rFonts w:ascii="Times New Roman" w:hAnsi="Times New Roman" w:cs="Times New Roman"/>
          <w:sz w:val="24"/>
          <w:szCs w:val="24"/>
        </w:rPr>
        <w:t>a</w:t>
      </w:r>
      <w:r w:rsidR="00823D4C">
        <w:rPr>
          <w:rFonts w:ascii="Times New Roman" w:hAnsi="Times New Roman" w:cs="Times New Roman"/>
          <w:sz w:val="24"/>
          <w:szCs w:val="24"/>
        </w:rPr>
        <w:t>b väljama</w:t>
      </w:r>
      <w:r w:rsidR="00233032">
        <w:rPr>
          <w:rFonts w:ascii="Times New Roman" w:hAnsi="Times New Roman" w:cs="Times New Roman"/>
          <w:sz w:val="24"/>
          <w:szCs w:val="24"/>
        </w:rPr>
        <w:t>kse</w:t>
      </w:r>
      <w:r w:rsidR="00823D4C">
        <w:rPr>
          <w:rFonts w:ascii="Times New Roman" w:hAnsi="Times New Roman" w:cs="Times New Roman"/>
          <w:sz w:val="24"/>
          <w:szCs w:val="24"/>
        </w:rPr>
        <w:t xml:space="preserve"> tegija</w:t>
      </w:r>
      <w:r w:rsidR="00233032">
        <w:rPr>
          <w:rFonts w:ascii="Times New Roman" w:hAnsi="Times New Roman" w:cs="Times New Roman"/>
          <w:sz w:val="24"/>
          <w:szCs w:val="24"/>
        </w:rPr>
        <w:t xml:space="preserve"> tõend</w:t>
      </w:r>
      <w:r w:rsidR="00823D4C">
        <w:rPr>
          <w:rFonts w:ascii="Times New Roman" w:hAnsi="Times New Roman" w:cs="Times New Roman"/>
          <w:sz w:val="24"/>
          <w:szCs w:val="24"/>
        </w:rPr>
        <w:t>i</w:t>
      </w:r>
      <w:r w:rsidR="00233032">
        <w:rPr>
          <w:rFonts w:ascii="Times New Roman" w:hAnsi="Times New Roman" w:cs="Times New Roman"/>
          <w:sz w:val="24"/>
          <w:szCs w:val="24"/>
        </w:rPr>
        <w:t xml:space="preserve"> kuni nimetatud kuupäevani kehtinud § 50 lõikes 9 sätestatud korras.“.</w:t>
      </w:r>
    </w:p>
    <w:p w14:paraId="04695793" w14:textId="77777777" w:rsidR="00C21713" w:rsidRDefault="00C21713" w:rsidP="00766DD1">
      <w:pPr>
        <w:spacing w:after="0" w:line="240" w:lineRule="auto"/>
        <w:jc w:val="both"/>
        <w:rPr>
          <w:rFonts w:ascii="Times New Roman" w:hAnsi="Times New Roman" w:cs="Times New Roman"/>
          <w:b/>
          <w:bCs/>
          <w:sz w:val="24"/>
          <w:szCs w:val="24"/>
        </w:rPr>
      </w:pPr>
    </w:p>
    <w:p w14:paraId="7DAD4A2C" w14:textId="25ECB1AF" w:rsidR="00C21713" w:rsidRDefault="00C21713" w:rsidP="00766DD1">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2. Kogumispensionide seaduse muutmine</w:t>
      </w:r>
    </w:p>
    <w:p w14:paraId="4560B301" w14:textId="77777777" w:rsidR="00C21713" w:rsidRDefault="00C21713" w:rsidP="00766DD1">
      <w:pPr>
        <w:spacing w:after="0" w:line="240" w:lineRule="auto"/>
        <w:rPr>
          <w:rFonts w:ascii="Times New Roman" w:hAnsi="Times New Roman" w:cs="Times New Roman"/>
          <w:bCs/>
          <w:sz w:val="24"/>
          <w:szCs w:val="24"/>
        </w:rPr>
      </w:pPr>
    </w:p>
    <w:p w14:paraId="7C03625B" w14:textId="58516370" w:rsidR="00C21713" w:rsidRDefault="00C21713" w:rsidP="00766DD1">
      <w:pPr>
        <w:spacing w:after="0" w:line="240" w:lineRule="auto"/>
        <w:rPr>
          <w:rFonts w:ascii="Times New Roman" w:hAnsi="Times New Roman" w:cs="Times New Roman"/>
          <w:bCs/>
          <w:sz w:val="24"/>
          <w:szCs w:val="24"/>
        </w:rPr>
      </w:pPr>
      <w:r>
        <w:rPr>
          <w:rFonts w:ascii="Times New Roman" w:hAnsi="Times New Roman" w:cs="Times New Roman"/>
          <w:bCs/>
          <w:sz w:val="24"/>
          <w:szCs w:val="24"/>
        </w:rPr>
        <w:t>Kogumispensionide seaduse § 3</w:t>
      </w:r>
      <w:r>
        <w:rPr>
          <w:rFonts w:ascii="Times New Roman" w:hAnsi="Times New Roman" w:cs="Times New Roman"/>
          <w:bCs/>
          <w:sz w:val="24"/>
          <w:szCs w:val="24"/>
          <w:vertAlign w:val="superscript"/>
        </w:rPr>
        <w:t>1</w:t>
      </w:r>
      <w:r>
        <w:rPr>
          <w:rFonts w:ascii="Times New Roman" w:hAnsi="Times New Roman" w:cs="Times New Roman"/>
          <w:bCs/>
          <w:sz w:val="24"/>
          <w:szCs w:val="24"/>
        </w:rPr>
        <w:t xml:space="preserve"> lõikes 3 asendatakse tekstiosa „lõigetes 2 ja 3“ tekstiosaga „lõike 2 punktides 1–8 ja lõikes 3“.</w:t>
      </w:r>
    </w:p>
    <w:p w14:paraId="722AE339" w14:textId="77777777" w:rsidR="00766DD1" w:rsidRDefault="00766DD1" w:rsidP="00766DD1">
      <w:pPr>
        <w:spacing w:after="0" w:line="240" w:lineRule="auto"/>
        <w:jc w:val="both"/>
        <w:rPr>
          <w:rFonts w:ascii="Times New Roman" w:hAnsi="Times New Roman" w:cs="Times New Roman"/>
          <w:b/>
          <w:sz w:val="24"/>
          <w:szCs w:val="24"/>
        </w:rPr>
      </w:pPr>
    </w:p>
    <w:p w14:paraId="3344AFA9" w14:textId="37DB4676" w:rsidR="00650BFB" w:rsidRDefault="00BE6D62" w:rsidP="00766DD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970C48">
        <w:rPr>
          <w:rFonts w:ascii="Times New Roman" w:hAnsi="Times New Roman" w:cs="Times New Roman"/>
          <w:b/>
          <w:sz w:val="24"/>
          <w:szCs w:val="24"/>
        </w:rPr>
        <w:t>3</w:t>
      </w:r>
      <w:r w:rsidRPr="00BE6D62">
        <w:rPr>
          <w:rFonts w:ascii="Times New Roman" w:hAnsi="Times New Roman" w:cs="Times New Roman"/>
          <w:b/>
          <w:sz w:val="24"/>
          <w:szCs w:val="24"/>
        </w:rPr>
        <w:t>.</w:t>
      </w:r>
      <w:r>
        <w:rPr>
          <w:rFonts w:ascii="Times New Roman" w:hAnsi="Times New Roman" w:cs="Times New Roman"/>
          <w:b/>
          <w:sz w:val="24"/>
          <w:szCs w:val="24"/>
        </w:rPr>
        <w:t xml:space="preserve"> Seaduse jõustumine</w:t>
      </w:r>
    </w:p>
    <w:p w14:paraId="146BE40E" w14:textId="77777777" w:rsidR="0065438F" w:rsidRDefault="0065438F" w:rsidP="00766DD1">
      <w:pPr>
        <w:spacing w:after="0" w:line="240" w:lineRule="auto"/>
        <w:jc w:val="both"/>
        <w:rPr>
          <w:rFonts w:ascii="Times New Roman" w:hAnsi="Times New Roman" w:cs="Times New Roman"/>
          <w:b/>
          <w:sz w:val="24"/>
          <w:szCs w:val="24"/>
        </w:rPr>
      </w:pPr>
    </w:p>
    <w:p w14:paraId="437CDBDC" w14:textId="101AA3CC" w:rsidR="00F27157" w:rsidRDefault="00F27157" w:rsidP="00766DD1">
      <w:pPr>
        <w:spacing w:after="0" w:line="240" w:lineRule="auto"/>
        <w:jc w:val="both"/>
        <w:rPr>
          <w:rFonts w:ascii="Times New Roman" w:hAnsi="Times New Roman" w:cs="Times New Roman"/>
          <w:sz w:val="24"/>
          <w:szCs w:val="24"/>
        </w:rPr>
      </w:pPr>
      <w:r w:rsidRPr="0003217A">
        <w:rPr>
          <w:rFonts w:ascii="Times New Roman" w:hAnsi="Times New Roman" w:cs="Times New Roman"/>
          <w:sz w:val="24"/>
          <w:szCs w:val="24"/>
        </w:rPr>
        <w:lastRenderedPageBreak/>
        <w:t xml:space="preserve">(1) Käesolevat seadust rakendatakse tagasiulatuvalt </w:t>
      </w:r>
      <w:commentRangeStart w:id="71"/>
      <w:del w:id="72" w:author="Mari Käbi" w:date="2024-03-15T14:31:00Z">
        <w:r w:rsidRPr="0003217A" w:rsidDel="00D10963">
          <w:rPr>
            <w:rFonts w:ascii="Times New Roman" w:hAnsi="Times New Roman" w:cs="Times New Roman"/>
            <w:sz w:val="24"/>
            <w:szCs w:val="24"/>
          </w:rPr>
          <w:delText xml:space="preserve">alates </w:delText>
        </w:r>
      </w:del>
      <w:commentRangeEnd w:id="71"/>
      <w:r w:rsidR="00D10963">
        <w:rPr>
          <w:rStyle w:val="Kommentaariviide"/>
        </w:rPr>
        <w:commentReference w:id="71"/>
      </w:r>
      <w:r w:rsidRPr="0003217A">
        <w:rPr>
          <w:rFonts w:ascii="Times New Roman" w:hAnsi="Times New Roman" w:cs="Times New Roman"/>
          <w:sz w:val="24"/>
          <w:szCs w:val="24"/>
        </w:rPr>
        <w:t>2024. aasta 1. jaanuarist.</w:t>
      </w:r>
    </w:p>
    <w:p w14:paraId="59E78F5A" w14:textId="77777777" w:rsidR="00F27157" w:rsidRDefault="00F27157" w:rsidP="00766DD1">
      <w:pPr>
        <w:spacing w:after="0" w:line="240" w:lineRule="auto"/>
        <w:jc w:val="both"/>
        <w:rPr>
          <w:rFonts w:ascii="Times New Roman" w:hAnsi="Times New Roman" w:cs="Times New Roman"/>
          <w:sz w:val="24"/>
          <w:szCs w:val="24"/>
        </w:rPr>
      </w:pPr>
    </w:p>
    <w:p w14:paraId="7BF374E6" w14:textId="2EAFA64F" w:rsidR="00823D4C" w:rsidRDefault="00F27157" w:rsidP="00766D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BB410F">
        <w:rPr>
          <w:rFonts w:ascii="Times New Roman" w:hAnsi="Times New Roman" w:cs="Times New Roman"/>
          <w:sz w:val="24"/>
          <w:szCs w:val="24"/>
        </w:rPr>
        <w:t>Käesoleva seadus</w:t>
      </w:r>
      <w:r w:rsidR="00823D4C">
        <w:rPr>
          <w:rFonts w:ascii="Times New Roman" w:hAnsi="Times New Roman" w:cs="Times New Roman"/>
          <w:sz w:val="24"/>
          <w:szCs w:val="24"/>
        </w:rPr>
        <w:t>e § 1 punkt</w:t>
      </w:r>
      <w:r w:rsidR="00421321">
        <w:rPr>
          <w:rFonts w:ascii="Times New Roman" w:hAnsi="Times New Roman" w:cs="Times New Roman"/>
          <w:sz w:val="24"/>
          <w:szCs w:val="24"/>
        </w:rPr>
        <w:t>id</w:t>
      </w:r>
      <w:r w:rsidR="00480AF1">
        <w:rPr>
          <w:rFonts w:ascii="Times New Roman" w:hAnsi="Times New Roman" w:cs="Times New Roman"/>
          <w:sz w:val="24"/>
          <w:szCs w:val="24"/>
        </w:rPr>
        <w:t xml:space="preserve"> </w:t>
      </w:r>
      <w:r w:rsidR="00480AF1" w:rsidRPr="009B4DF0">
        <w:rPr>
          <w:rFonts w:ascii="Times New Roman" w:hAnsi="Times New Roman" w:cs="Times New Roman"/>
          <w:sz w:val="24"/>
          <w:szCs w:val="24"/>
        </w:rPr>
        <w:t>3</w:t>
      </w:r>
      <w:r w:rsidR="00823D4C" w:rsidRPr="009B4DF0">
        <w:rPr>
          <w:rFonts w:ascii="Times New Roman" w:hAnsi="Times New Roman" w:cs="Times New Roman"/>
          <w:sz w:val="24"/>
          <w:szCs w:val="24"/>
        </w:rPr>
        <w:t xml:space="preserve"> </w:t>
      </w:r>
      <w:r w:rsidR="00421321">
        <w:rPr>
          <w:rFonts w:ascii="Times New Roman" w:hAnsi="Times New Roman" w:cs="Times New Roman"/>
          <w:sz w:val="24"/>
          <w:szCs w:val="24"/>
        </w:rPr>
        <w:t>ja 1</w:t>
      </w:r>
      <w:r w:rsidR="00675896">
        <w:rPr>
          <w:rFonts w:ascii="Times New Roman" w:hAnsi="Times New Roman" w:cs="Times New Roman"/>
          <w:sz w:val="24"/>
          <w:szCs w:val="24"/>
        </w:rPr>
        <w:t>8</w:t>
      </w:r>
      <w:r w:rsidR="00421321">
        <w:rPr>
          <w:rFonts w:ascii="Times New Roman" w:hAnsi="Times New Roman" w:cs="Times New Roman"/>
          <w:sz w:val="24"/>
          <w:szCs w:val="24"/>
        </w:rPr>
        <w:t xml:space="preserve"> </w:t>
      </w:r>
      <w:r w:rsidR="00B913B7">
        <w:rPr>
          <w:rFonts w:ascii="Times New Roman" w:hAnsi="Times New Roman" w:cs="Times New Roman"/>
          <w:sz w:val="24"/>
          <w:szCs w:val="24"/>
        </w:rPr>
        <w:t>jõustu</w:t>
      </w:r>
      <w:r w:rsidR="00421321">
        <w:rPr>
          <w:rFonts w:ascii="Times New Roman" w:hAnsi="Times New Roman" w:cs="Times New Roman"/>
          <w:sz w:val="24"/>
          <w:szCs w:val="24"/>
        </w:rPr>
        <w:t>vad</w:t>
      </w:r>
      <w:r w:rsidR="00B913B7">
        <w:rPr>
          <w:rFonts w:ascii="Times New Roman" w:hAnsi="Times New Roman" w:cs="Times New Roman"/>
          <w:sz w:val="24"/>
          <w:szCs w:val="24"/>
        </w:rPr>
        <w:t xml:space="preserve"> </w:t>
      </w:r>
      <w:r w:rsidR="00823D4C">
        <w:rPr>
          <w:rFonts w:ascii="Times New Roman" w:hAnsi="Times New Roman" w:cs="Times New Roman"/>
          <w:sz w:val="24"/>
          <w:szCs w:val="24"/>
        </w:rPr>
        <w:t>202</w:t>
      </w:r>
      <w:r w:rsidR="00D50F71">
        <w:rPr>
          <w:rFonts w:ascii="Times New Roman" w:hAnsi="Times New Roman" w:cs="Times New Roman"/>
          <w:sz w:val="24"/>
          <w:szCs w:val="24"/>
        </w:rPr>
        <w:t>5</w:t>
      </w:r>
      <w:r w:rsidR="00823D4C">
        <w:rPr>
          <w:rFonts w:ascii="Times New Roman" w:hAnsi="Times New Roman" w:cs="Times New Roman"/>
          <w:sz w:val="24"/>
          <w:szCs w:val="24"/>
        </w:rPr>
        <w:t>. a</w:t>
      </w:r>
      <w:r w:rsidR="003B57D8">
        <w:rPr>
          <w:rFonts w:ascii="Times New Roman" w:hAnsi="Times New Roman" w:cs="Times New Roman"/>
          <w:sz w:val="24"/>
          <w:szCs w:val="24"/>
        </w:rPr>
        <w:t>asta</w:t>
      </w:r>
      <w:r w:rsidR="00823D4C">
        <w:rPr>
          <w:rFonts w:ascii="Times New Roman" w:hAnsi="Times New Roman" w:cs="Times New Roman"/>
          <w:sz w:val="24"/>
          <w:szCs w:val="24"/>
        </w:rPr>
        <w:t xml:space="preserve"> 1. j</w:t>
      </w:r>
      <w:r w:rsidR="00D50F71">
        <w:rPr>
          <w:rFonts w:ascii="Times New Roman" w:hAnsi="Times New Roman" w:cs="Times New Roman"/>
          <w:sz w:val="24"/>
          <w:szCs w:val="24"/>
        </w:rPr>
        <w:t>aanuar</w:t>
      </w:r>
      <w:r w:rsidR="00823D4C">
        <w:rPr>
          <w:rFonts w:ascii="Times New Roman" w:hAnsi="Times New Roman" w:cs="Times New Roman"/>
          <w:sz w:val="24"/>
          <w:szCs w:val="24"/>
        </w:rPr>
        <w:t>i</w:t>
      </w:r>
      <w:r w:rsidR="00B913B7">
        <w:rPr>
          <w:rFonts w:ascii="Times New Roman" w:hAnsi="Times New Roman" w:cs="Times New Roman"/>
          <w:sz w:val="24"/>
          <w:szCs w:val="24"/>
        </w:rPr>
        <w:t>l</w:t>
      </w:r>
      <w:r w:rsidR="00823D4C">
        <w:rPr>
          <w:rFonts w:ascii="Times New Roman" w:hAnsi="Times New Roman" w:cs="Times New Roman"/>
          <w:sz w:val="24"/>
          <w:szCs w:val="24"/>
        </w:rPr>
        <w:t>.</w:t>
      </w:r>
    </w:p>
    <w:p w14:paraId="5B85C0A4" w14:textId="499B5525" w:rsidR="00C454F2" w:rsidRDefault="00C454F2" w:rsidP="00766DD1">
      <w:pPr>
        <w:spacing w:after="0" w:line="240" w:lineRule="auto"/>
        <w:rPr>
          <w:rFonts w:ascii="Times New Roman" w:hAnsi="Times New Roman" w:cs="Times New Roman"/>
          <w:b/>
          <w:sz w:val="24"/>
          <w:szCs w:val="24"/>
        </w:rPr>
      </w:pPr>
    </w:p>
    <w:p w14:paraId="671E5B09" w14:textId="77777777" w:rsidR="00823D4C" w:rsidRDefault="00823D4C" w:rsidP="00766DD1">
      <w:pPr>
        <w:spacing w:after="0" w:line="240" w:lineRule="auto"/>
        <w:rPr>
          <w:rFonts w:ascii="Times New Roman" w:hAnsi="Times New Roman" w:cs="Times New Roman"/>
          <w:b/>
          <w:sz w:val="24"/>
          <w:szCs w:val="24"/>
        </w:rPr>
      </w:pPr>
    </w:p>
    <w:p w14:paraId="18549B22" w14:textId="77777777" w:rsidR="00766DD1" w:rsidRDefault="00766DD1" w:rsidP="00766DD1">
      <w:pPr>
        <w:spacing w:after="0" w:line="240" w:lineRule="auto"/>
        <w:rPr>
          <w:rFonts w:ascii="Times New Roman" w:hAnsi="Times New Roman" w:cs="Times New Roman"/>
          <w:b/>
          <w:sz w:val="24"/>
          <w:szCs w:val="24"/>
        </w:rPr>
      </w:pPr>
    </w:p>
    <w:p w14:paraId="353C3E80" w14:textId="77777777" w:rsidR="007C3202" w:rsidRPr="007C3202" w:rsidRDefault="007C3202" w:rsidP="00766DD1">
      <w:pPr>
        <w:suppressAutoHyphens/>
        <w:spacing w:after="0" w:line="240" w:lineRule="auto"/>
        <w:ind w:hanging="11"/>
        <w:jc w:val="both"/>
        <w:rPr>
          <w:rFonts w:ascii="Times New Roman" w:eastAsia="Times New Roman" w:hAnsi="Times New Roman" w:cs="Times New Roman"/>
          <w:color w:val="000000"/>
          <w:sz w:val="24"/>
          <w:szCs w:val="24"/>
          <w:lang w:eastAsia="et-EE"/>
        </w:rPr>
      </w:pPr>
      <w:bookmarkStart w:id="73" w:name="_Hlk66788165"/>
      <w:r w:rsidRPr="007C3202">
        <w:rPr>
          <w:rFonts w:ascii="Times New Roman" w:eastAsia="Times New Roman" w:hAnsi="Times New Roman" w:cs="Times New Roman"/>
          <w:color w:val="000000"/>
          <w:sz w:val="24"/>
          <w:szCs w:val="24"/>
          <w:lang w:eastAsia="et-EE"/>
        </w:rPr>
        <w:t xml:space="preserve">Lauri </w:t>
      </w:r>
      <w:proofErr w:type="spellStart"/>
      <w:r w:rsidRPr="007C3202">
        <w:rPr>
          <w:rFonts w:ascii="Times New Roman" w:eastAsia="Times New Roman" w:hAnsi="Times New Roman" w:cs="Times New Roman"/>
          <w:color w:val="000000"/>
          <w:sz w:val="24"/>
          <w:szCs w:val="24"/>
          <w:lang w:eastAsia="et-EE"/>
        </w:rPr>
        <w:t>Hussar</w:t>
      </w:r>
      <w:proofErr w:type="spellEnd"/>
    </w:p>
    <w:p w14:paraId="6336960E" w14:textId="77777777" w:rsidR="007C3202" w:rsidRPr="007C3202" w:rsidRDefault="007C3202" w:rsidP="00766DD1">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7C3202">
        <w:rPr>
          <w:rFonts w:ascii="Times New Roman" w:eastAsia="Arial Unicode MS" w:hAnsi="Times New Roman" w:cs="Times New Roman"/>
          <w:kern w:val="3"/>
          <w:sz w:val="24"/>
          <w:szCs w:val="24"/>
          <w:lang w:eastAsia="et-EE"/>
        </w:rPr>
        <w:t>Riigikogu esimees</w:t>
      </w:r>
    </w:p>
    <w:p w14:paraId="402783F5" w14:textId="77777777" w:rsidR="007C3202" w:rsidRPr="007C3202" w:rsidRDefault="007C3202" w:rsidP="00766DD1">
      <w:pPr>
        <w:widowControl w:val="0"/>
        <w:tabs>
          <w:tab w:val="left" w:pos="0"/>
        </w:tabs>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p>
    <w:p w14:paraId="1EDB4030" w14:textId="137F86B1" w:rsidR="007C3202" w:rsidRPr="007C3202" w:rsidRDefault="007C3202" w:rsidP="00766DD1">
      <w:pPr>
        <w:widowControl w:val="0"/>
        <w:pBdr>
          <w:bottom w:val="single" w:sz="12" w:space="11" w:color="auto"/>
        </w:pBdr>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7C3202">
        <w:rPr>
          <w:rFonts w:ascii="Times New Roman" w:eastAsia="Arial Unicode MS" w:hAnsi="Times New Roman" w:cs="Times New Roman"/>
          <w:kern w:val="3"/>
          <w:sz w:val="24"/>
          <w:szCs w:val="24"/>
          <w:lang w:eastAsia="et-EE"/>
        </w:rPr>
        <w:t>Tallinn,</w:t>
      </w:r>
      <w:r w:rsidR="00694A6D">
        <w:rPr>
          <w:rFonts w:ascii="Times New Roman" w:eastAsia="Arial Unicode MS" w:hAnsi="Times New Roman" w:cs="Times New Roman"/>
          <w:kern w:val="3"/>
          <w:sz w:val="24"/>
          <w:szCs w:val="24"/>
          <w:lang w:eastAsia="et-EE"/>
        </w:rPr>
        <w:t xml:space="preserve"> „….“ ………………</w:t>
      </w:r>
      <w:r w:rsidRPr="007C3202">
        <w:rPr>
          <w:rFonts w:ascii="Times New Roman" w:eastAsia="Arial Unicode MS" w:hAnsi="Times New Roman" w:cs="Times New Roman"/>
          <w:kern w:val="3"/>
          <w:sz w:val="24"/>
          <w:szCs w:val="24"/>
          <w:lang w:eastAsia="et-EE"/>
        </w:rPr>
        <w:tab/>
        <w:t>202</w:t>
      </w:r>
      <w:r w:rsidR="0027603C">
        <w:rPr>
          <w:rFonts w:ascii="Times New Roman" w:eastAsia="Arial Unicode MS" w:hAnsi="Times New Roman" w:cs="Times New Roman"/>
          <w:kern w:val="3"/>
          <w:sz w:val="24"/>
          <w:szCs w:val="24"/>
          <w:lang w:eastAsia="et-EE"/>
        </w:rPr>
        <w:t>4</w:t>
      </w:r>
    </w:p>
    <w:p w14:paraId="5C3A2BBB" w14:textId="216ACF05" w:rsidR="007C3202" w:rsidRPr="007C3202" w:rsidRDefault="007C3202" w:rsidP="00766DD1">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7C3202">
        <w:rPr>
          <w:rFonts w:ascii="Times New Roman" w:eastAsia="Arial Unicode MS" w:hAnsi="Times New Roman" w:cs="Times New Roman"/>
          <w:kern w:val="3"/>
          <w:sz w:val="24"/>
          <w:szCs w:val="24"/>
          <w:lang w:eastAsia="et-EE"/>
        </w:rPr>
        <w:t>Algatab Vabariigi Valitsus</w:t>
      </w:r>
      <w:r w:rsidR="00694A6D">
        <w:rPr>
          <w:rFonts w:ascii="Times New Roman" w:eastAsia="Arial Unicode MS" w:hAnsi="Times New Roman" w:cs="Times New Roman"/>
          <w:kern w:val="3"/>
          <w:sz w:val="24"/>
          <w:szCs w:val="24"/>
          <w:lang w:eastAsia="et-EE"/>
        </w:rPr>
        <w:t>…………….</w:t>
      </w:r>
      <w:r w:rsidRPr="007C3202">
        <w:rPr>
          <w:rFonts w:ascii="Times New Roman" w:eastAsia="Arial Unicode MS" w:hAnsi="Times New Roman" w:cs="Times New Roman"/>
          <w:kern w:val="3"/>
          <w:sz w:val="24"/>
          <w:szCs w:val="24"/>
          <w:lang w:eastAsia="et-EE"/>
        </w:rPr>
        <w:t xml:space="preserve"> 202</w:t>
      </w:r>
      <w:r w:rsidR="0027603C">
        <w:rPr>
          <w:rFonts w:ascii="Times New Roman" w:eastAsia="Arial Unicode MS" w:hAnsi="Times New Roman" w:cs="Times New Roman"/>
          <w:kern w:val="3"/>
          <w:sz w:val="24"/>
          <w:szCs w:val="24"/>
          <w:lang w:eastAsia="et-EE"/>
        </w:rPr>
        <w:t>4</w:t>
      </w:r>
    </w:p>
    <w:p w14:paraId="3EAC8AE9" w14:textId="77777777" w:rsidR="007C3202" w:rsidRPr="007C3202" w:rsidRDefault="007C3202" w:rsidP="00766DD1">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p>
    <w:p w14:paraId="520BB291" w14:textId="485AF151" w:rsidR="00ED58EB" w:rsidRPr="00BA162E" w:rsidRDefault="007C3202" w:rsidP="00766DD1">
      <w:pPr>
        <w:widowControl w:val="0"/>
        <w:suppressAutoHyphens/>
        <w:autoSpaceDN w:val="0"/>
        <w:spacing w:after="0" w:line="240" w:lineRule="auto"/>
        <w:jc w:val="both"/>
        <w:textAlignment w:val="baseline"/>
        <w:rPr>
          <w:rFonts w:ascii="Times New Roman" w:hAnsi="Times New Roman" w:cs="Times New Roman"/>
          <w:sz w:val="24"/>
          <w:szCs w:val="24"/>
        </w:rPr>
      </w:pPr>
      <w:r w:rsidRPr="007C3202">
        <w:rPr>
          <w:rFonts w:ascii="Times New Roman" w:eastAsia="Arial Unicode MS" w:hAnsi="Times New Roman" w:cs="Times New Roman"/>
          <w:kern w:val="3"/>
          <w:sz w:val="24"/>
          <w:szCs w:val="24"/>
          <w:lang w:eastAsia="et-EE"/>
        </w:rPr>
        <w:t>(allkirjastatud digitaalselt)</w:t>
      </w:r>
      <w:bookmarkEnd w:id="73"/>
    </w:p>
    <w:sectPr w:rsidR="00ED58EB" w:rsidRPr="00BA162E" w:rsidSect="00766DD1">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erike Koppel JM" w:date="2024-03-15T08:54:00Z" w:initials="MKJ">
    <w:p w14:paraId="718D6CF9" w14:textId="77777777" w:rsidR="009A3F71" w:rsidRDefault="009A3F71" w:rsidP="00E950FF">
      <w:pPr>
        <w:pStyle w:val="Kommentaaritekst"/>
      </w:pPr>
      <w:r>
        <w:rPr>
          <w:rStyle w:val="Kommentaariviide"/>
        </w:rPr>
        <w:annotationRef/>
      </w:r>
      <w:r>
        <w:t>Kas ei oleks lõige loetavam, kui siia lisada: "maksustatakse kasu (§ 37), mis on saadud …"? Pealegi ei ole see sõnastus: "kasu müügist" eesti keelele omane, pigem: "müügist saadud kasu".</w:t>
      </w:r>
    </w:p>
  </w:comment>
  <w:comment w:id="2" w:author="Mari Käbi" w:date="2024-03-18T15:54:00Z" w:initials="MK">
    <w:p w14:paraId="6A602F1D" w14:textId="77777777" w:rsidR="00560A0E" w:rsidRDefault="00560A0E" w:rsidP="00FE2AE3">
      <w:pPr>
        <w:pStyle w:val="Kommentaaritekst"/>
      </w:pPr>
      <w:r>
        <w:rPr>
          <w:rStyle w:val="Kommentaariviide"/>
        </w:rPr>
        <w:annotationRef/>
      </w:r>
      <w:r>
        <w:t>Õigusnormi tekstis tuleks vältida sulgude kasutamist (HÕNTE § 19 lg 1). Seega tuleks kaaluda, kas hetkel sulgudes tekst peaks ikka sulgudes olema. Seda enam, et tegemist on regulatiivse tähendusega (teatud fondi osakud välistatakse finantsvara hulgast). Kas sulgudesse kirjutatud teksti võiks kirjutada normi teksti - ...investeerimisfondi, välja arvatud tegevusloata väikefondi, aktsiat või…"</w:t>
      </w:r>
    </w:p>
  </w:comment>
  <w:comment w:id="5" w:author="Merike Koppel JM" w:date="2024-03-13T12:06:00Z" w:initials="MKJ">
    <w:p w14:paraId="68CD047C" w14:textId="6262B0D2" w:rsidR="00B03B89" w:rsidRDefault="00B03B89" w:rsidP="006857CF">
      <w:pPr>
        <w:pStyle w:val="Kommentaaritekst"/>
      </w:pPr>
      <w:r>
        <w:rPr>
          <w:rStyle w:val="Kommentaariviide"/>
        </w:rPr>
        <w:annotationRef/>
      </w:r>
      <w:r>
        <w:t>Koma ära</w:t>
      </w:r>
    </w:p>
  </w:comment>
  <w:comment w:id="10" w:author="Merike Koppel JM" w:date="2024-03-13T15:50:00Z" w:initials="MKJ">
    <w:p w14:paraId="2DC677DD" w14:textId="77777777" w:rsidR="00B869F5" w:rsidRDefault="00D464ED" w:rsidP="00DE6216">
      <w:pPr>
        <w:pStyle w:val="Kommentaaritekst"/>
      </w:pPr>
      <w:r>
        <w:rPr>
          <w:rStyle w:val="Kommentaariviide"/>
        </w:rPr>
        <w:annotationRef/>
      </w:r>
      <w:r w:rsidR="00B869F5">
        <w:t>Kas ei võiks sõnastada lihtsalt: "investeerimisühingus või makseasutuses"? Seda tarindit "juures avatud" võiks kasutada vaid nt fraasides: "isiku juures avatud" või tegijanime puhul: "kontopidaja juures avatud", "teenuseosutaja juures avatud", kuna nende puhul ei saa seesütlevat käänet kasutada.</w:t>
      </w:r>
    </w:p>
  </w:comment>
  <w:comment w:id="11" w:author="Merike Koppel JM" w:date="2024-03-14T09:59:00Z" w:initials="MKJ">
    <w:p w14:paraId="5F53F987" w14:textId="539E07A3" w:rsidR="005369A6" w:rsidRDefault="005369A6" w:rsidP="0072033D">
      <w:pPr>
        <w:pStyle w:val="Kommentaaritekst"/>
      </w:pPr>
      <w:r>
        <w:rPr>
          <w:rStyle w:val="Kommentaariviide"/>
        </w:rPr>
        <w:annotationRef/>
      </w:r>
      <w:r>
        <w:t>Pigem: "makstud"?</w:t>
      </w:r>
    </w:p>
  </w:comment>
  <w:comment w:id="12" w:author="Merike Koppel JM" w:date="2024-03-14T10:04:00Z" w:initials="MKJ">
    <w:p w14:paraId="463B6A82" w14:textId="77777777" w:rsidR="00DE6EC6" w:rsidRDefault="00DE6EC6" w:rsidP="007E46BF">
      <w:pPr>
        <w:pStyle w:val="Kommentaaritekst"/>
      </w:pPr>
      <w:r>
        <w:rPr>
          <w:rStyle w:val="Kommentaariviide"/>
        </w:rPr>
        <w:annotationRef/>
      </w:r>
      <w:r>
        <w:t>"investeerimisühingus"</w:t>
      </w:r>
    </w:p>
  </w:comment>
  <w:comment w:id="15" w:author="Merike Koppel JM" w:date="2024-03-14T10:11:00Z" w:initials="MKJ">
    <w:p w14:paraId="06EAACD8" w14:textId="77777777" w:rsidR="005D2B46" w:rsidRDefault="00DE6EC6" w:rsidP="00953499">
      <w:pPr>
        <w:pStyle w:val="Kommentaaritekst"/>
      </w:pPr>
      <w:r>
        <w:rPr>
          <w:rStyle w:val="Kommentaariviide"/>
        </w:rPr>
        <w:annotationRef/>
      </w:r>
      <w:r w:rsidR="005D2B46">
        <w:t xml:space="preserve">Kas saan õigesti aru, et mõeldud on: "avanud </w:t>
      </w:r>
      <w:r w:rsidR="005D2B46">
        <w:rPr>
          <w:color w:val="000000"/>
        </w:rPr>
        <w:t xml:space="preserve">maksumaksja kulul"?  </w:t>
      </w:r>
    </w:p>
  </w:comment>
  <w:comment w:id="21" w:author="Merike Koppel JM" w:date="2024-03-14T10:44:00Z" w:initials="MKJ">
    <w:p w14:paraId="415DCE9C" w14:textId="77777777" w:rsidR="00424E8D" w:rsidRDefault="00424E8D" w:rsidP="00B70E71">
      <w:pPr>
        <w:pStyle w:val="Kommentaaritekst"/>
      </w:pPr>
      <w:r>
        <w:rPr>
          <w:rStyle w:val="Kommentaariviide"/>
        </w:rPr>
        <w:annotationRef/>
      </w:r>
      <w:r>
        <w:rPr>
          <w:color w:val="000000"/>
        </w:rPr>
        <w:t>"kohustus kellegi või millegi ees" on venepärane</w:t>
      </w:r>
      <w:r>
        <w:t xml:space="preserve"> </w:t>
      </w:r>
    </w:p>
  </w:comment>
  <w:comment w:id="27" w:author="Merike Koppel JM" w:date="2024-03-14T11:05:00Z" w:initials="MKJ">
    <w:p w14:paraId="2D7B44F0" w14:textId="77777777" w:rsidR="00F1047B" w:rsidRDefault="004D3DB8" w:rsidP="00411154">
      <w:pPr>
        <w:pStyle w:val="Kommentaaritekst"/>
      </w:pPr>
      <w:r>
        <w:rPr>
          <w:rStyle w:val="Kommentaariviide"/>
        </w:rPr>
        <w:annotationRef/>
      </w:r>
      <w:r w:rsidR="00F1047B">
        <w:t xml:space="preserve">Sisukordus, "liitma" tähendab juba midagi </w:t>
      </w:r>
      <w:r w:rsidR="00F1047B">
        <w:rPr>
          <w:i/>
          <w:iCs/>
        </w:rPr>
        <w:t>juurde</w:t>
      </w:r>
      <w:r w:rsidR="00F1047B">
        <w:t xml:space="preserve"> panema, samas on see matemaatiline termin ja tähendab</w:t>
      </w:r>
      <w:r w:rsidR="00F1047B">
        <w:rPr>
          <w:color w:val="000000"/>
        </w:rPr>
        <w:t> summat leidma, kokku arvutama, mida ei soovita kasutada, kui summadest juttu pole.</w:t>
      </w:r>
      <w:r w:rsidR="00F1047B">
        <w:t xml:space="preserve"> Sobib ka "võib lisada".</w:t>
      </w:r>
    </w:p>
  </w:comment>
  <w:comment w:id="34" w:author="Merike Koppel JM" w:date="2024-03-15T10:17:00Z" w:initials="MKJ">
    <w:p w14:paraId="52ECFA07" w14:textId="77777777" w:rsidR="009F3A23" w:rsidRDefault="0056422C" w:rsidP="00B64CDF">
      <w:pPr>
        <w:pStyle w:val="Kommentaaritekst"/>
      </w:pPr>
      <w:r>
        <w:rPr>
          <w:rStyle w:val="Kommentaariviide"/>
        </w:rPr>
        <w:annotationRef/>
      </w:r>
      <w:r w:rsidR="009F3A23">
        <w:t>Siin jääb arusaamatuks, kes selle kahju on saanud, sest on sõnastatud kõrvallauses umbisikuliselt, pealegi on ka sõnakordus: "saadud intressist … saadud seoses". Loetavuse huvides pakun: "tekkinud"?</w:t>
      </w:r>
    </w:p>
  </w:comment>
  <w:comment w:id="35" w:author="Merike Koppel JM" w:date="2024-03-15T11:08:00Z" w:initials="MKJ">
    <w:p w14:paraId="4FC80136" w14:textId="77777777" w:rsidR="00E449CA" w:rsidRDefault="00E449CA" w:rsidP="00001EAF">
      <w:pPr>
        <w:pStyle w:val="Kommentaaritekst"/>
      </w:pPr>
      <w:r>
        <w:rPr>
          <w:rStyle w:val="Kommentaariviide"/>
        </w:rPr>
        <w:annotationRef/>
      </w:r>
      <w:r>
        <w:t>Asendasin, praeguses sõnastuses ei saa aru, mille kohta asesõna käib.</w:t>
      </w:r>
    </w:p>
  </w:comment>
  <w:comment w:id="46" w:author="Merike Koppel JM" w:date="2024-03-15T11:31:00Z" w:initials="MKJ">
    <w:p w14:paraId="72063B06" w14:textId="77777777" w:rsidR="00764190" w:rsidRDefault="00764190" w:rsidP="00A24C86">
      <w:pPr>
        <w:pStyle w:val="Kommentaaritekst"/>
      </w:pPr>
      <w:r>
        <w:rPr>
          <w:rStyle w:val="Kommentaariviide"/>
        </w:rPr>
        <w:annotationRef/>
      </w:r>
      <w:r>
        <w:t>Eelmises lauses selle lõike kohta: "nimetatud kasust"? Kas siin tehakse neil teadlikult vahet?</w:t>
      </w:r>
    </w:p>
  </w:comment>
  <w:comment w:id="52" w:author="Merike Koppel JM" w:date="2024-03-15T11:32:00Z" w:initials="MKJ">
    <w:p w14:paraId="6A886561" w14:textId="77777777" w:rsidR="00764190" w:rsidRDefault="00764190" w:rsidP="00353126">
      <w:pPr>
        <w:pStyle w:val="Kommentaaritekst"/>
      </w:pPr>
      <w:r>
        <w:rPr>
          <w:rStyle w:val="Kommentaariviide"/>
        </w:rPr>
        <w:annotationRef/>
      </w:r>
      <w:r>
        <w:t>Siin võib tekkida valeseos, kas on mõeldud nende summade liitmise tulemust v neid summasid eraldi, viimasel juhul peaks kordama: "kasu summat ja tulu summat"?</w:t>
      </w:r>
    </w:p>
  </w:comment>
  <w:comment w:id="53" w:author="Merike Koppel JM" w:date="2024-03-15T11:43:00Z" w:initials="MKJ">
    <w:p w14:paraId="10D0F74C" w14:textId="77777777" w:rsidR="00FE57D7" w:rsidRDefault="00FE57D7" w:rsidP="001433D1">
      <w:pPr>
        <w:pStyle w:val="Kommentaaritekst"/>
      </w:pPr>
      <w:r>
        <w:rPr>
          <w:rStyle w:val="Kommentaariviide"/>
        </w:rPr>
        <w:annotationRef/>
      </w:r>
      <w:r>
        <w:t>Asendaksin eelmise lõikega ühtluse huvides sõnaga "osa".</w:t>
      </w:r>
    </w:p>
  </w:comment>
  <w:comment w:id="56" w:author="Merike Koppel JM" w:date="2024-03-14T11:24:00Z" w:initials="MKJ">
    <w:p w14:paraId="48616FED" w14:textId="5F3864F5" w:rsidR="00E449CA" w:rsidRDefault="00B66C26" w:rsidP="00275A5D">
      <w:pPr>
        <w:pStyle w:val="Kommentaaritekst"/>
      </w:pPr>
      <w:r>
        <w:rPr>
          <w:rStyle w:val="Kommentaariviide"/>
        </w:rPr>
        <w:annotationRef/>
      </w:r>
      <w:r w:rsidR="00E449CA">
        <w:t xml:space="preserve">"Eelnev" tähendab </w:t>
      </w:r>
      <w:r w:rsidR="00E449CA">
        <w:rPr>
          <w:i/>
          <w:iCs/>
          <w:color w:val="000000"/>
        </w:rPr>
        <w:t>millegi eel, varem toimuv või olev,</w:t>
      </w:r>
      <w:r w:rsidR="00E449CA">
        <w:rPr>
          <w:color w:val="000000"/>
        </w:rPr>
        <w:t xml:space="preserve"> eeldab kontekstis millelegi eelnemist (nt aruande koostamisele eelnev inventuur). Ei tähenda sama mis </w:t>
      </w:r>
      <w:r w:rsidR="00E449CA">
        <w:rPr>
          <w:i/>
          <w:iCs/>
          <w:color w:val="000000"/>
        </w:rPr>
        <w:t>eelmine</w:t>
      </w:r>
      <w:r w:rsidR="00E449CA">
        <w:rPr>
          <w:color w:val="000000"/>
        </w:rPr>
        <w:t> või </w:t>
      </w:r>
      <w:r w:rsidR="00E449CA">
        <w:rPr>
          <w:i/>
          <w:iCs/>
          <w:color w:val="000000"/>
        </w:rPr>
        <w:t>varasem</w:t>
      </w:r>
      <w:r w:rsidR="00E449CA">
        <w:rPr>
          <w:color w:val="000000"/>
        </w:rPr>
        <w:t>.</w:t>
      </w:r>
    </w:p>
  </w:comment>
  <w:comment w:id="59" w:author="Merike Koppel JM" w:date="2024-03-15T11:43:00Z" w:initials="MKJ">
    <w:p w14:paraId="562A66E9" w14:textId="77777777" w:rsidR="00FE57D7" w:rsidRDefault="00FE57D7" w:rsidP="00E071A5">
      <w:pPr>
        <w:pStyle w:val="Kommentaaritekst"/>
      </w:pPr>
      <w:r>
        <w:rPr>
          <w:rStyle w:val="Kommentaariviide"/>
        </w:rPr>
        <w:annotationRef/>
      </w:r>
      <w:r>
        <w:t>Võtaksin selle sõna eelmiste lõigetega ühtluse huvides ära.</w:t>
      </w:r>
    </w:p>
  </w:comment>
  <w:comment w:id="62" w:author="Merike Koppel JM" w:date="2024-03-14T11:27:00Z" w:initials="MKJ">
    <w:p w14:paraId="070769E3" w14:textId="1AE480BF" w:rsidR="00B14B1C" w:rsidRDefault="00B14B1C" w:rsidP="00ED4F1C">
      <w:pPr>
        <w:pStyle w:val="Kommentaaritekst"/>
      </w:pPr>
      <w:r>
        <w:rPr>
          <w:rStyle w:val="Kommentaariviide"/>
        </w:rPr>
        <w:annotationRef/>
      </w:r>
      <w:r>
        <w:t>Ühtlus teiste punktidega</w:t>
      </w:r>
    </w:p>
  </w:comment>
  <w:comment w:id="67" w:author="Mari Käbi" w:date="2024-03-18T16:33:00Z" w:initials="MK">
    <w:p w14:paraId="2EFCBD8C" w14:textId="77777777" w:rsidR="00492BBB" w:rsidRDefault="00492BBB" w:rsidP="000F3110">
      <w:pPr>
        <w:pStyle w:val="Kommentaaritekst"/>
      </w:pPr>
      <w:r>
        <w:rPr>
          <w:rStyle w:val="Kommentaariviide"/>
        </w:rPr>
        <w:annotationRef/>
      </w:r>
      <w:r>
        <w:t>Palume kaaluda, kas sätte võiks paigutada § 44 lõike 6.1 punktiks 3.1. Nii oleks viited normi sees kasvavas järjekorras.</w:t>
      </w:r>
    </w:p>
  </w:comment>
  <w:comment w:id="69" w:author="Mari Käbi" w:date="2024-03-19T08:34:00Z" w:initials="MK">
    <w:p w14:paraId="29FDD6A8" w14:textId="77777777" w:rsidR="00823341" w:rsidRDefault="00823341" w:rsidP="006D5C82">
      <w:pPr>
        <w:pStyle w:val="Kommentaaritekst"/>
      </w:pPr>
      <w:r>
        <w:rPr>
          <w:rStyle w:val="Kommentaariviide"/>
        </w:rPr>
        <w:annotationRef/>
      </w:r>
      <w:r>
        <w:t xml:space="preserve">Palume kaaluda, kas pakutud asukoht on sätte jaoks sobivaim. TuMS § 61 lõige 71 räägib  50.1 kehtetuks tunnistamise järelhindamisest. Kas eelnõu § 1 p-ga 18 lisatava lõike 72 parem asukoht ei oleks enne järelhindamise sätet, s.o lisada säte lõikeks 70.1? Lõigeteks jaguneva paragrahvis tuleb tagada sisemine süsteemsus (vt HÕNTE käsiraamatu § 25 kommentaar 4). </w:t>
      </w:r>
    </w:p>
  </w:comment>
  <w:comment w:id="71" w:author="Mari Käbi" w:date="2024-03-15T14:33:00Z" w:initials="MK">
    <w:p w14:paraId="4E6BF7B7" w14:textId="12DD3739" w:rsidR="00D10963" w:rsidRDefault="00D10963" w:rsidP="00A93212">
      <w:pPr>
        <w:pStyle w:val="Kommentaaritekst"/>
      </w:pPr>
      <w:r>
        <w:rPr>
          <w:rStyle w:val="Kommentaariviide"/>
        </w:rPr>
        <w:annotationRef/>
      </w:r>
      <w:r>
        <w:t>"Alates" on üleliigne, seadust rakendatakse konkreetsest kuupäevast. (vt tagasiulatuva rakendamise sätte näiteid HÕNTE käsiraamatu leheküljelt 38).</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18D6CF9" w15:done="0"/>
  <w15:commentEx w15:paraId="6A602F1D" w15:done="0"/>
  <w15:commentEx w15:paraId="68CD047C" w15:done="0"/>
  <w15:commentEx w15:paraId="2DC677DD" w15:done="0"/>
  <w15:commentEx w15:paraId="5F53F987" w15:done="0"/>
  <w15:commentEx w15:paraId="463B6A82" w15:done="0"/>
  <w15:commentEx w15:paraId="06EAACD8" w15:done="0"/>
  <w15:commentEx w15:paraId="415DCE9C" w15:done="0"/>
  <w15:commentEx w15:paraId="2D7B44F0" w15:done="0"/>
  <w15:commentEx w15:paraId="52ECFA07" w15:done="0"/>
  <w15:commentEx w15:paraId="4FC80136" w15:done="0"/>
  <w15:commentEx w15:paraId="72063B06" w15:done="0"/>
  <w15:commentEx w15:paraId="6A886561" w15:done="0"/>
  <w15:commentEx w15:paraId="10D0F74C" w15:done="0"/>
  <w15:commentEx w15:paraId="48616FED" w15:done="0"/>
  <w15:commentEx w15:paraId="562A66E9" w15:done="0"/>
  <w15:commentEx w15:paraId="070769E3" w15:done="0"/>
  <w15:commentEx w15:paraId="2EFCBD8C" w15:done="0"/>
  <w15:commentEx w15:paraId="29FDD6A8" w15:done="0"/>
  <w15:commentEx w15:paraId="4E6BF7B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9E8B4C" w16cex:dateUtc="2024-03-15T06:54:00Z"/>
  <w16cex:commentExtensible w16cex:durableId="29A2E24E" w16cex:dateUtc="2024-03-18T13:54:00Z"/>
  <w16cex:commentExtensible w16cex:durableId="299C1553" w16cex:dateUtc="2024-03-13T10:06:00Z"/>
  <w16cex:commentExtensible w16cex:durableId="299C49CA" w16cex:dateUtc="2024-03-13T13:50:00Z"/>
  <w16cex:commentExtensible w16cex:durableId="299D48ED" w16cex:dateUtc="2024-03-14T07:59:00Z"/>
  <w16cex:commentExtensible w16cex:durableId="299D4A49" w16cex:dateUtc="2024-03-14T08:04:00Z"/>
  <w16cex:commentExtensible w16cex:durableId="299D4BC6" w16cex:dateUtc="2024-03-14T08:11:00Z"/>
  <w16cex:commentExtensible w16cex:durableId="299D5381" w16cex:dateUtc="2024-03-14T08:44:00Z"/>
  <w16cex:commentExtensible w16cex:durableId="299D5897" w16cex:dateUtc="2024-03-14T09:05:00Z"/>
  <w16cex:commentExtensible w16cex:durableId="299E9EC5" w16cex:dateUtc="2024-03-15T08:17:00Z"/>
  <w16cex:commentExtensible w16cex:durableId="299EAA92" w16cex:dateUtc="2024-03-15T09:08:00Z"/>
  <w16cex:commentExtensible w16cex:durableId="299EAFF4" w16cex:dateUtc="2024-03-15T09:31:00Z"/>
  <w16cex:commentExtensible w16cex:durableId="299EB05B" w16cex:dateUtc="2024-03-15T09:32:00Z"/>
  <w16cex:commentExtensible w16cex:durableId="299EB2D2" w16cex:dateUtc="2024-03-15T09:43:00Z"/>
  <w16cex:commentExtensible w16cex:durableId="299D5CFA" w16cex:dateUtc="2024-03-14T09:24:00Z"/>
  <w16cex:commentExtensible w16cex:durableId="299EB2E2" w16cex:dateUtc="2024-03-15T09:43:00Z"/>
  <w16cex:commentExtensible w16cex:durableId="299D5DBD" w16cex:dateUtc="2024-03-14T09:27:00Z"/>
  <w16cex:commentExtensible w16cex:durableId="29A2EB69" w16cex:dateUtc="2024-03-18T14:33:00Z"/>
  <w16cex:commentExtensible w16cex:durableId="29A3CC98" w16cex:dateUtc="2024-03-19T06:34:00Z"/>
  <w16cex:commentExtensible w16cex:durableId="299EDA9D" w16cex:dateUtc="2024-03-15T12: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8D6CF9" w16cid:durableId="299E8B4C"/>
  <w16cid:commentId w16cid:paraId="6A602F1D" w16cid:durableId="29A2E24E"/>
  <w16cid:commentId w16cid:paraId="68CD047C" w16cid:durableId="299C1553"/>
  <w16cid:commentId w16cid:paraId="2DC677DD" w16cid:durableId="299C49CA"/>
  <w16cid:commentId w16cid:paraId="5F53F987" w16cid:durableId="299D48ED"/>
  <w16cid:commentId w16cid:paraId="463B6A82" w16cid:durableId="299D4A49"/>
  <w16cid:commentId w16cid:paraId="06EAACD8" w16cid:durableId="299D4BC6"/>
  <w16cid:commentId w16cid:paraId="415DCE9C" w16cid:durableId="299D5381"/>
  <w16cid:commentId w16cid:paraId="2D7B44F0" w16cid:durableId="299D5897"/>
  <w16cid:commentId w16cid:paraId="52ECFA07" w16cid:durableId="299E9EC5"/>
  <w16cid:commentId w16cid:paraId="4FC80136" w16cid:durableId="299EAA92"/>
  <w16cid:commentId w16cid:paraId="72063B06" w16cid:durableId="299EAFF4"/>
  <w16cid:commentId w16cid:paraId="6A886561" w16cid:durableId="299EB05B"/>
  <w16cid:commentId w16cid:paraId="10D0F74C" w16cid:durableId="299EB2D2"/>
  <w16cid:commentId w16cid:paraId="48616FED" w16cid:durableId="299D5CFA"/>
  <w16cid:commentId w16cid:paraId="562A66E9" w16cid:durableId="299EB2E2"/>
  <w16cid:commentId w16cid:paraId="070769E3" w16cid:durableId="299D5DBD"/>
  <w16cid:commentId w16cid:paraId="2EFCBD8C" w16cid:durableId="29A2EB69"/>
  <w16cid:commentId w16cid:paraId="29FDD6A8" w16cid:durableId="29A3CC98"/>
  <w16cid:commentId w16cid:paraId="4E6BF7B7" w16cid:durableId="299EDA9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7EFE7" w14:textId="77777777" w:rsidR="00DC6B48" w:rsidRDefault="00DC6B48" w:rsidP="002F4CDC">
      <w:pPr>
        <w:spacing w:after="0" w:line="240" w:lineRule="auto"/>
      </w:pPr>
      <w:r>
        <w:separator/>
      </w:r>
    </w:p>
  </w:endnote>
  <w:endnote w:type="continuationSeparator" w:id="0">
    <w:p w14:paraId="57ECA1B6" w14:textId="77777777" w:rsidR="00DC6B48" w:rsidRDefault="00DC6B48" w:rsidP="002F4C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E4D47" w14:textId="77777777" w:rsidR="00DC6B48" w:rsidRDefault="00DC6B48" w:rsidP="002F4CDC">
      <w:pPr>
        <w:spacing w:after="0" w:line="240" w:lineRule="auto"/>
      </w:pPr>
      <w:r>
        <w:separator/>
      </w:r>
    </w:p>
  </w:footnote>
  <w:footnote w:type="continuationSeparator" w:id="0">
    <w:p w14:paraId="5D9692F9" w14:textId="77777777" w:rsidR="00DC6B48" w:rsidRDefault="00DC6B48" w:rsidP="002F4C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D65DB"/>
    <w:multiLevelType w:val="hybridMultilevel"/>
    <w:tmpl w:val="955ED2E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 w15:restartNumberingAfterBreak="0">
    <w:nsid w:val="171C309A"/>
    <w:multiLevelType w:val="multilevel"/>
    <w:tmpl w:val="342A801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7FA64CF8"/>
    <w:multiLevelType w:val="hybridMultilevel"/>
    <w:tmpl w:val="1B74A50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num w:numId="1" w16cid:durableId="1253002558">
    <w:abstractNumId w:val="1"/>
  </w:num>
  <w:num w:numId="2" w16cid:durableId="1409185331">
    <w:abstractNumId w:val="2"/>
  </w:num>
  <w:num w:numId="3" w16cid:durableId="43752583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erike Koppel JM">
    <w15:presenceInfo w15:providerId="AD" w15:userId="S::Merike.Koppel@just.ee::ade23d37-35f8-403b-be25-ec40ba61735f"/>
  </w15:person>
  <w15:person w15:author="Mari Käbi">
    <w15:presenceInfo w15:providerId="AD" w15:userId="S::Mari.Kabi@just.ee::2637d488-21dc-4431-9d4f-bb4c84dc62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62E"/>
    <w:rsid w:val="00002D8D"/>
    <w:rsid w:val="000047BB"/>
    <w:rsid w:val="0003217A"/>
    <w:rsid w:val="00040520"/>
    <w:rsid w:val="00053955"/>
    <w:rsid w:val="0005700B"/>
    <w:rsid w:val="00067CD9"/>
    <w:rsid w:val="000745FF"/>
    <w:rsid w:val="0007523C"/>
    <w:rsid w:val="000875B7"/>
    <w:rsid w:val="00093B6D"/>
    <w:rsid w:val="000B2BF5"/>
    <w:rsid w:val="000C328F"/>
    <w:rsid w:val="000C4C88"/>
    <w:rsid w:val="000D5572"/>
    <w:rsid w:val="000E26EF"/>
    <w:rsid w:val="000F048E"/>
    <w:rsid w:val="000F46DE"/>
    <w:rsid w:val="001219D7"/>
    <w:rsid w:val="00121AA5"/>
    <w:rsid w:val="00131594"/>
    <w:rsid w:val="00140CBD"/>
    <w:rsid w:val="00150B0C"/>
    <w:rsid w:val="001515F1"/>
    <w:rsid w:val="00152330"/>
    <w:rsid w:val="001929BD"/>
    <w:rsid w:val="001A3142"/>
    <w:rsid w:val="001A3D4E"/>
    <w:rsid w:val="001B3AAD"/>
    <w:rsid w:val="001D5CA1"/>
    <w:rsid w:val="001D5F84"/>
    <w:rsid w:val="00201FB9"/>
    <w:rsid w:val="00233032"/>
    <w:rsid w:val="00234605"/>
    <w:rsid w:val="00243C31"/>
    <w:rsid w:val="00243D70"/>
    <w:rsid w:val="0027603C"/>
    <w:rsid w:val="002805A0"/>
    <w:rsid w:val="002A7905"/>
    <w:rsid w:val="002B5FF6"/>
    <w:rsid w:val="002B64EC"/>
    <w:rsid w:val="002C6C8D"/>
    <w:rsid w:val="002D4A9D"/>
    <w:rsid w:val="002D5E7A"/>
    <w:rsid w:val="002E0060"/>
    <w:rsid w:val="002E5BF2"/>
    <w:rsid w:val="002F22DB"/>
    <w:rsid w:val="002F4CDC"/>
    <w:rsid w:val="002F4DE4"/>
    <w:rsid w:val="00301166"/>
    <w:rsid w:val="0030793B"/>
    <w:rsid w:val="00312B84"/>
    <w:rsid w:val="003170CE"/>
    <w:rsid w:val="003210C4"/>
    <w:rsid w:val="00330F1A"/>
    <w:rsid w:val="00335755"/>
    <w:rsid w:val="0034209F"/>
    <w:rsid w:val="00356D4E"/>
    <w:rsid w:val="00371D51"/>
    <w:rsid w:val="00383909"/>
    <w:rsid w:val="003A1948"/>
    <w:rsid w:val="003A6B53"/>
    <w:rsid w:val="003B57D8"/>
    <w:rsid w:val="003B5F81"/>
    <w:rsid w:val="003E08C7"/>
    <w:rsid w:val="003F5EFE"/>
    <w:rsid w:val="00421321"/>
    <w:rsid w:val="00423479"/>
    <w:rsid w:val="00424E8D"/>
    <w:rsid w:val="004306BF"/>
    <w:rsid w:val="004365AB"/>
    <w:rsid w:val="00440B86"/>
    <w:rsid w:val="00445EEC"/>
    <w:rsid w:val="00477506"/>
    <w:rsid w:val="00480AF1"/>
    <w:rsid w:val="00485AFD"/>
    <w:rsid w:val="004870D4"/>
    <w:rsid w:val="00492BBB"/>
    <w:rsid w:val="004B1C39"/>
    <w:rsid w:val="004B7065"/>
    <w:rsid w:val="004D3DB8"/>
    <w:rsid w:val="004E3A0E"/>
    <w:rsid w:val="004F46A7"/>
    <w:rsid w:val="004F629C"/>
    <w:rsid w:val="0050105B"/>
    <w:rsid w:val="00507D33"/>
    <w:rsid w:val="00525BDB"/>
    <w:rsid w:val="005369A6"/>
    <w:rsid w:val="00536BE3"/>
    <w:rsid w:val="005515C4"/>
    <w:rsid w:val="00554173"/>
    <w:rsid w:val="00554FB1"/>
    <w:rsid w:val="00560A0E"/>
    <w:rsid w:val="0056422C"/>
    <w:rsid w:val="005820C1"/>
    <w:rsid w:val="00582716"/>
    <w:rsid w:val="00584B63"/>
    <w:rsid w:val="00585A8F"/>
    <w:rsid w:val="005B534D"/>
    <w:rsid w:val="005C086D"/>
    <w:rsid w:val="005C3FC8"/>
    <w:rsid w:val="005D2B46"/>
    <w:rsid w:val="005E0D9A"/>
    <w:rsid w:val="005E4353"/>
    <w:rsid w:val="0060741A"/>
    <w:rsid w:val="006124BA"/>
    <w:rsid w:val="00617C61"/>
    <w:rsid w:val="00650BFB"/>
    <w:rsid w:val="0065438F"/>
    <w:rsid w:val="00667773"/>
    <w:rsid w:val="00675896"/>
    <w:rsid w:val="00694A6D"/>
    <w:rsid w:val="006A31DF"/>
    <w:rsid w:val="006A740E"/>
    <w:rsid w:val="006C0B3A"/>
    <w:rsid w:val="006E7791"/>
    <w:rsid w:val="006F1906"/>
    <w:rsid w:val="0070271F"/>
    <w:rsid w:val="00703B4C"/>
    <w:rsid w:val="00711E04"/>
    <w:rsid w:val="00713DE6"/>
    <w:rsid w:val="00716BD9"/>
    <w:rsid w:val="00722401"/>
    <w:rsid w:val="007273A6"/>
    <w:rsid w:val="00731786"/>
    <w:rsid w:val="00735269"/>
    <w:rsid w:val="0073574E"/>
    <w:rsid w:val="00736739"/>
    <w:rsid w:val="00762BBA"/>
    <w:rsid w:val="00764190"/>
    <w:rsid w:val="00766DD1"/>
    <w:rsid w:val="0078724D"/>
    <w:rsid w:val="007A2332"/>
    <w:rsid w:val="007A448E"/>
    <w:rsid w:val="007B22FE"/>
    <w:rsid w:val="007C3202"/>
    <w:rsid w:val="007C59AD"/>
    <w:rsid w:val="007D0774"/>
    <w:rsid w:val="007F26C0"/>
    <w:rsid w:val="00823341"/>
    <w:rsid w:val="008236C4"/>
    <w:rsid w:val="00823D4C"/>
    <w:rsid w:val="0084711F"/>
    <w:rsid w:val="00850FDC"/>
    <w:rsid w:val="008544F4"/>
    <w:rsid w:val="00886AB5"/>
    <w:rsid w:val="008B0AC0"/>
    <w:rsid w:val="008B5E6E"/>
    <w:rsid w:val="008C16C8"/>
    <w:rsid w:val="00911A67"/>
    <w:rsid w:val="009239FA"/>
    <w:rsid w:val="0092564A"/>
    <w:rsid w:val="009270D9"/>
    <w:rsid w:val="00936CC2"/>
    <w:rsid w:val="00940DB8"/>
    <w:rsid w:val="00943E95"/>
    <w:rsid w:val="009467A8"/>
    <w:rsid w:val="00952F65"/>
    <w:rsid w:val="00953C2B"/>
    <w:rsid w:val="009567BD"/>
    <w:rsid w:val="00970C48"/>
    <w:rsid w:val="00983D91"/>
    <w:rsid w:val="00991B82"/>
    <w:rsid w:val="009A3F71"/>
    <w:rsid w:val="009A6A71"/>
    <w:rsid w:val="009B47DD"/>
    <w:rsid w:val="009B4DF0"/>
    <w:rsid w:val="009D5F87"/>
    <w:rsid w:val="009F2F4C"/>
    <w:rsid w:val="009F3A23"/>
    <w:rsid w:val="00A030FF"/>
    <w:rsid w:val="00A30B4D"/>
    <w:rsid w:val="00A60EC7"/>
    <w:rsid w:val="00A77F8B"/>
    <w:rsid w:val="00A83B51"/>
    <w:rsid w:val="00A83E7E"/>
    <w:rsid w:val="00A932CC"/>
    <w:rsid w:val="00A94340"/>
    <w:rsid w:val="00AA114E"/>
    <w:rsid w:val="00AA2DEC"/>
    <w:rsid w:val="00AB0B30"/>
    <w:rsid w:val="00AB6F92"/>
    <w:rsid w:val="00AC1059"/>
    <w:rsid w:val="00AC5F43"/>
    <w:rsid w:val="00AE45A8"/>
    <w:rsid w:val="00B0385C"/>
    <w:rsid w:val="00B03B89"/>
    <w:rsid w:val="00B040B0"/>
    <w:rsid w:val="00B05CE4"/>
    <w:rsid w:val="00B068F6"/>
    <w:rsid w:val="00B13F81"/>
    <w:rsid w:val="00B14B1C"/>
    <w:rsid w:val="00B369D3"/>
    <w:rsid w:val="00B378A4"/>
    <w:rsid w:val="00B66C26"/>
    <w:rsid w:val="00B869F5"/>
    <w:rsid w:val="00B90FA2"/>
    <w:rsid w:val="00B913B7"/>
    <w:rsid w:val="00B91EE6"/>
    <w:rsid w:val="00BA162E"/>
    <w:rsid w:val="00BA5794"/>
    <w:rsid w:val="00BB410F"/>
    <w:rsid w:val="00BD37FE"/>
    <w:rsid w:val="00BD5054"/>
    <w:rsid w:val="00BE2139"/>
    <w:rsid w:val="00BE6D62"/>
    <w:rsid w:val="00BF0D29"/>
    <w:rsid w:val="00BF17BD"/>
    <w:rsid w:val="00C16567"/>
    <w:rsid w:val="00C21713"/>
    <w:rsid w:val="00C244CD"/>
    <w:rsid w:val="00C24BB9"/>
    <w:rsid w:val="00C266C4"/>
    <w:rsid w:val="00C31550"/>
    <w:rsid w:val="00C32412"/>
    <w:rsid w:val="00C33DE2"/>
    <w:rsid w:val="00C36622"/>
    <w:rsid w:val="00C454F2"/>
    <w:rsid w:val="00C464B3"/>
    <w:rsid w:val="00C553F7"/>
    <w:rsid w:val="00C61069"/>
    <w:rsid w:val="00C70837"/>
    <w:rsid w:val="00C813B0"/>
    <w:rsid w:val="00C858D1"/>
    <w:rsid w:val="00CB1B11"/>
    <w:rsid w:val="00CB3696"/>
    <w:rsid w:val="00CC1312"/>
    <w:rsid w:val="00CD2959"/>
    <w:rsid w:val="00CE097F"/>
    <w:rsid w:val="00CE1F20"/>
    <w:rsid w:val="00CE43C6"/>
    <w:rsid w:val="00CF3492"/>
    <w:rsid w:val="00D027A9"/>
    <w:rsid w:val="00D038A1"/>
    <w:rsid w:val="00D10963"/>
    <w:rsid w:val="00D16902"/>
    <w:rsid w:val="00D1716C"/>
    <w:rsid w:val="00D17D01"/>
    <w:rsid w:val="00D32D5A"/>
    <w:rsid w:val="00D32DC1"/>
    <w:rsid w:val="00D37A1B"/>
    <w:rsid w:val="00D464ED"/>
    <w:rsid w:val="00D50F71"/>
    <w:rsid w:val="00D60648"/>
    <w:rsid w:val="00D66625"/>
    <w:rsid w:val="00D672F0"/>
    <w:rsid w:val="00D705F8"/>
    <w:rsid w:val="00D70E24"/>
    <w:rsid w:val="00D73215"/>
    <w:rsid w:val="00DA28AA"/>
    <w:rsid w:val="00DA601E"/>
    <w:rsid w:val="00DB76E9"/>
    <w:rsid w:val="00DC6B48"/>
    <w:rsid w:val="00DD047F"/>
    <w:rsid w:val="00DD4CE7"/>
    <w:rsid w:val="00DE6319"/>
    <w:rsid w:val="00DE6EC6"/>
    <w:rsid w:val="00E13083"/>
    <w:rsid w:val="00E303D1"/>
    <w:rsid w:val="00E40FB1"/>
    <w:rsid w:val="00E43F9B"/>
    <w:rsid w:val="00E449CA"/>
    <w:rsid w:val="00E5341C"/>
    <w:rsid w:val="00E57F16"/>
    <w:rsid w:val="00E634E6"/>
    <w:rsid w:val="00E7304D"/>
    <w:rsid w:val="00E80775"/>
    <w:rsid w:val="00EA7296"/>
    <w:rsid w:val="00EB7C00"/>
    <w:rsid w:val="00ED0F01"/>
    <w:rsid w:val="00ED58EB"/>
    <w:rsid w:val="00ED6CE9"/>
    <w:rsid w:val="00EF44BD"/>
    <w:rsid w:val="00EF4690"/>
    <w:rsid w:val="00F00338"/>
    <w:rsid w:val="00F1047B"/>
    <w:rsid w:val="00F15401"/>
    <w:rsid w:val="00F179CA"/>
    <w:rsid w:val="00F206B2"/>
    <w:rsid w:val="00F22C02"/>
    <w:rsid w:val="00F270FB"/>
    <w:rsid w:val="00F27157"/>
    <w:rsid w:val="00F272B5"/>
    <w:rsid w:val="00F32EE9"/>
    <w:rsid w:val="00F334DE"/>
    <w:rsid w:val="00F36187"/>
    <w:rsid w:val="00F36C2A"/>
    <w:rsid w:val="00F53CF4"/>
    <w:rsid w:val="00F54B9F"/>
    <w:rsid w:val="00F6216D"/>
    <w:rsid w:val="00F6334A"/>
    <w:rsid w:val="00F65336"/>
    <w:rsid w:val="00F65514"/>
    <w:rsid w:val="00F74D85"/>
    <w:rsid w:val="00F8583D"/>
    <w:rsid w:val="00F9650A"/>
    <w:rsid w:val="00FA182B"/>
    <w:rsid w:val="00FA72F5"/>
    <w:rsid w:val="00FB07AB"/>
    <w:rsid w:val="00FB10E2"/>
    <w:rsid w:val="00FB454E"/>
    <w:rsid w:val="00FC7F92"/>
    <w:rsid w:val="00FE0AD3"/>
    <w:rsid w:val="00FE57D7"/>
    <w:rsid w:val="00FE792C"/>
    <w:rsid w:val="00FF362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198D8"/>
  <w15:docId w15:val="{A6A244F4-1420-452B-9F98-ADCB3AEC1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3">
    <w:name w:val="heading 3"/>
    <w:basedOn w:val="Normaallaad"/>
    <w:link w:val="Pealkiri3Mrk"/>
    <w:uiPriority w:val="9"/>
    <w:qFormat/>
    <w:rsid w:val="00121AA5"/>
    <w:pPr>
      <w:spacing w:before="240"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C464B3"/>
    <w:pPr>
      <w:ind w:left="720"/>
      <w:contextualSpacing/>
    </w:pPr>
  </w:style>
  <w:style w:type="character" w:styleId="Hperlink">
    <w:name w:val="Hyperlink"/>
    <w:basedOn w:val="Liguvaikefont"/>
    <w:uiPriority w:val="99"/>
    <w:unhideWhenUsed/>
    <w:rsid w:val="002F4CDC"/>
    <w:rPr>
      <w:rFonts w:ascii="Times New Roman" w:hAnsi="Times New Roman" w:cs="Times New Roman" w:hint="default"/>
      <w:color w:val="0000FF"/>
      <w:u w:val="single"/>
    </w:rPr>
  </w:style>
  <w:style w:type="paragraph" w:styleId="Allmrkusetekst">
    <w:name w:val="footnote text"/>
    <w:basedOn w:val="Normaallaad"/>
    <w:link w:val="AllmrkusetekstMrk"/>
    <w:uiPriority w:val="99"/>
    <w:semiHidden/>
    <w:unhideWhenUsed/>
    <w:rsid w:val="002F4CDC"/>
    <w:pPr>
      <w:spacing w:after="0" w:line="240" w:lineRule="auto"/>
    </w:pPr>
    <w:rPr>
      <w:rFonts w:ascii="Calibri" w:eastAsia="Times New Roman" w:hAnsi="Calibri" w:cs="Times New Roman"/>
      <w:sz w:val="20"/>
      <w:szCs w:val="20"/>
    </w:rPr>
  </w:style>
  <w:style w:type="character" w:customStyle="1" w:styleId="AllmrkusetekstMrk">
    <w:name w:val="Allmärkuse tekst Märk"/>
    <w:basedOn w:val="Liguvaikefont"/>
    <w:link w:val="Allmrkusetekst"/>
    <w:uiPriority w:val="99"/>
    <w:semiHidden/>
    <w:rsid w:val="002F4CDC"/>
    <w:rPr>
      <w:rFonts w:ascii="Calibri" w:eastAsia="Times New Roman" w:hAnsi="Calibri" w:cs="Times New Roman"/>
      <w:sz w:val="20"/>
      <w:szCs w:val="20"/>
    </w:rPr>
  </w:style>
  <w:style w:type="character" w:styleId="Allmrkuseviide">
    <w:name w:val="footnote reference"/>
    <w:basedOn w:val="Liguvaikefont"/>
    <w:uiPriority w:val="99"/>
    <w:semiHidden/>
    <w:unhideWhenUsed/>
    <w:rsid w:val="002F4CDC"/>
    <w:rPr>
      <w:rFonts w:ascii="Times New Roman" w:hAnsi="Times New Roman" w:cs="Times New Roman" w:hint="default"/>
      <w:vertAlign w:val="superscript"/>
    </w:rPr>
  </w:style>
  <w:style w:type="table" w:styleId="Kontuurtabel">
    <w:name w:val="Table Grid"/>
    <w:basedOn w:val="Normaaltabel"/>
    <w:uiPriority w:val="59"/>
    <w:rsid w:val="002F4CDC"/>
    <w:pPr>
      <w:spacing w:after="0" w:line="240" w:lineRule="auto"/>
    </w:pPr>
    <w:rPr>
      <w:rFonts w:eastAsia="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3Mrk">
    <w:name w:val="Pealkiri 3 Märk"/>
    <w:basedOn w:val="Liguvaikefont"/>
    <w:link w:val="Pealkiri3"/>
    <w:uiPriority w:val="9"/>
    <w:rsid w:val="00121AA5"/>
    <w:rPr>
      <w:rFonts w:ascii="Times New Roman" w:eastAsia="Times New Roman" w:hAnsi="Times New Roman" w:cs="Times New Roman"/>
      <w:b/>
      <w:bCs/>
      <w:sz w:val="27"/>
      <w:szCs w:val="27"/>
      <w:lang w:eastAsia="et-EE"/>
    </w:rPr>
  </w:style>
  <w:style w:type="paragraph" w:styleId="Kommentaaritekst">
    <w:name w:val="annotation text"/>
    <w:basedOn w:val="Normaallaad"/>
    <w:link w:val="KommentaaritekstMrk"/>
    <w:uiPriority w:val="99"/>
    <w:unhideWhenUsed/>
    <w:rsid w:val="00C21713"/>
    <w:pPr>
      <w:spacing w:line="240" w:lineRule="auto"/>
    </w:pPr>
    <w:rPr>
      <w:sz w:val="20"/>
      <w:szCs w:val="20"/>
    </w:rPr>
  </w:style>
  <w:style w:type="character" w:customStyle="1" w:styleId="KommentaaritekstMrk">
    <w:name w:val="Kommentaari tekst Märk"/>
    <w:basedOn w:val="Liguvaikefont"/>
    <w:link w:val="Kommentaaritekst"/>
    <w:uiPriority w:val="99"/>
    <w:rsid w:val="00C21713"/>
    <w:rPr>
      <w:sz w:val="20"/>
      <w:szCs w:val="20"/>
    </w:rPr>
  </w:style>
  <w:style w:type="character" w:styleId="Kommentaariviide">
    <w:name w:val="annotation reference"/>
    <w:basedOn w:val="Liguvaikefont"/>
    <w:uiPriority w:val="99"/>
    <w:semiHidden/>
    <w:unhideWhenUsed/>
    <w:rsid w:val="00C21713"/>
    <w:rPr>
      <w:sz w:val="16"/>
      <w:szCs w:val="16"/>
    </w:rPr>
  </w:style>
  <w:style w:type="paragraph" w:styleId="Redaktsioon">
    <w:name w:val="Revision"/>
    <w:hidden/>
    <w:uiPriority w:val="99"/>
    <w:semiHidden/>
    <w:rsid w:val="00B03B89"/>
    <w:pPr>
      <w:spacing w:after="0" w:line="240" w:lineRule="auto"/>
    </w:pPr>
  </w:style>
  <w:style w:type="paragraph" w:styleId="Kommentaariteema">
    <w:name w:val="annotation subject"/>
    <w:basedOn w:val="Kommentaaritekst"/>
    <w:next w:val="Kommentaaritekst"/>
    <w:link w:val="KommentaariteemaMrk"/>
    <w:uiPriority w:val="99"/>
    <w:semiHidden/>
    <w:unhideWhenUsed/>
    <w:rsid w:val="00B03B89"/>
    <w:rPr>
      <w:b/>
      <w:bCs/>
    </w:rPr>
  </w:style>
  <w:style w:type="character" w:customStyle="1" w:styleId="KommentaariteemaMrk">
    <w:name w:val="Kommentaari teema Märk"/>
    <w:basedOn w:val="KommentaaritekstMrk"/>
    <w:link w:val="Kommentaariteema"/>
    <w:uiPriority w:val="99"/>
    <w:semiHidden/>
    <w:rsid w:val="00B03B89"/>
    <w:rPr>
      <w:b/>
      <w:bCs/>
      <w:sz w:val="20"/>
      <w:szCs w:val="20"/>
    </w:rPr>
  </w:style>
  <w:style w:type="character" w:styleId="Lahendamatamainimine">
    <w:name w:val="Unresolved Mention"/>
    <w:basedOn w:val="Liguvaikefont"/>
    <w:uiPriority w:val="99"/>
    <w:semiHidden/>
    <w:unhideWhenUsed/>
    <w:rsid w:val="000539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97399">
      <w:bodyDiv w:val="1"/>
      <w:marLeft w:val="0"/>
      <w:marRight w:val="0"/>
      <w:marTop w:val="0"/>
      <w:marBottom w:val="0"/>
      <w:divBdr>
        <w:top w:val="none" w:sz="0" w:space="0" w:color="auto"/>
        <w:left w:val="none" w:sz="0" w:space="0" w:color="auto"/>
        <w:bottom w:val="none" w:sz="0" w:space="0" w:color="auto"/>
        <w:right w:val="none" w:sz="0" w:space="0" w:color="auto"/>
      </w:divBdr>
    </w:div>
    <w:div w:id="53940313">
      <w:bodyDiv w:val="1"/>
      <w:marLeft w:val="0"/>
      <w:marRight w:val="0"/>
      <w:marTop w:val="0"/>
      <w:marBottom w:val="0"/>
      <w:divBdr>
        <w:top w:val="none" w:sz="0" w:space="0" w:color="auto"/>
        <w:left w:val="none" w:sz="0" w:space="0" w:color="auto"/>
        <w:bottom w:val="none" w:sz="0" w:space="0" w:color="auto"/>
        <w:right w:val="none" w:sz="0" w:space="0" w:color="auto"/>
      </w:divBdr>
    </w:div>
    <w:div w:id="339242843">
      <w:bodyDiv w:val="1"/>
      <w:marLeft w:val="0"/>
      <w:marRight w:val="0"/>
      <w:marTop w:val="0"/>
      <w:marBottom w:val="0"/>
      <w:divBdr>
        <w:top w:val="none" w:sz="0" w:space="0" w:color="auto"/>
        <w:left w:val="none" w:sz="0" w:space="0" w:color="auto"/>
        <w:bottom w:val="none" w:sz="0" w:space="0" w:color="auto"/>
        <w:right w:val="none" w:sz="0" w:space="0" w:color="auto"/>
      </w:divBdr>
    </w:div>
    <w:div w:id="393697529">
      <w:bodyDiv w:val="1"/>
      <w:marLeft w:val="0"/>
      <w:marRight w:val="0"/>
      <w:marTop w:val="0"/>
      <w:marBottom w:val="0"/>
      <w:divBdr>
        <w:top w:val="none" w:sz="0" w:space="0" w:color="auto"/>
        <w:left w:val="none" w:sz="0" w:space="0" w:color="auto"/>
        <w:bottom w:val="none" w:sz="0" w:space="0" w:color="auto"/>
        <w:right w:val="none" w:sz="0" w:space="0" w:color="auto"/>
      </w:divBdr>
    </w:div>
    <w:div w:id="739445406">
      <w:bodyDiv w:val="1"/>
      <w:marLeft w:val="0"/>
      <w:marRight w:val="0"/>
      <w:marTop w:val="0"/>
      <w:marBottom w:val="0"/>
      <w:divBdr>
        <w:top w:val="none" w:sz="0" w:space="0" w:color="auto"/>
        <w:left w:val="none" w:sz="0" w:space="0" w:color="auto"/>
        <w:bottom w:val="none" w:sz="0" w:space="0" w:color="auto"/>
        <w:right w:val="none" w:sz="0" w:space="0" w:color="auto"/>
      </w:divBdr>
    </w:div>
    <w:div w:id="924462615">
      <w:bodyDiv w:val="1"/>
      <w:marLeft w:val="0"/>
      <w:marRight w:val="0"/>
      <w:marTop w:val="0"/>
      <w:marBottom w:val="0"/>
      <w:divBdr>
        <w:top w:val="none" w:sz="0" w:space="0" w:color="auto"/>
        <w:left w:val="none" w:sz="0" w:space="0" w:color="auto"/>
        <w:bottom w:val="none" w:sz="0" w:space="0" w:color="auto"/>
        <w:right w:val="none" w:sz="0" w:space="0" w:color="auto"/>
      </w:divBdr>
    </w:div>
    <w:div w:id="997197972">
      <w:bodyDiv w:val="1"/>
      <w:marLeft w:val="0"/>
      <w:marRight w:val="0"/>
      <w:marTop w:val="0"/>
      <w:marBottom w:val="0"/>
      <w:divBdr>
        <w:top w:val="none" w:sz="0" w:space="0" w:color="auto"/>
        <w:left w:val="none" w:sz="0" w:space="0" w:color="auto"/>
        <w:bottom w:val="none" w:sz="0" w:space="0" w:color="auto"/>
        <w:right w:val="none" w:sz="0" w:space="0" w:color="auto"/>
      </w:divBdr>
    </w:div>
    <w:div w:id="1039553762">
      <w:bodyDiv w:val="1"/>
      <w:marLeft w:val="0"/>
      <w:marRight w:val="0"/>
      <w:marTop w:val="0"/>
      <w:marBottom w:val="0"/>
      <w:divBdr>
        <w:top w:val="none" w:sz="0" w:space="0" w:color="auto"/>
        <w:left w:val="none" w:sz="0" w:space="0" w:color="auto"/>
        <w:bottom w:val="none" w:sz="0" w:space="0" w:color="auto"/>
        <w:right w:val="none" w:sz="0" w:space="0" w:color="auto"/>
      </w:divBdr>
    </w:div>
    <w:div w:id="1385981632">
      <w:bodyDiv w:val="1"/>
      <w:marLeft w:val="0"/>
      <w:marRight w:val="0"/>
      <w:marTop w:val="0"/>
      <w:marBottom w:val="0"/>
      <w:divBdr>
        <w:top w:val="none" w:sz="0" w:space="0" w:color="auto"/>
        <w:left w:val="none" w:sz="0" w:space="0" w:color="auto"/>
        <w:bottom w:val="none" w:sz="0" w:space="0" w:color="auto"/>
        <w:right w:val="none" w:sz="0" w:space="0" w:color="auto"/>
      </w:divBdr>
    </w:div>
    <w:div w:id="1562981722">
      <w:bodyDiv w:val="1"/>
      <w:marLeft w:val="0"/>
      <w:marRight w:val="0"/>
      <w:marTop w:val="0"/>
      <w:marBottom w:val="0"/>
      <w:divBdr>
        <w:top w:val="none" w:sz="0" w:space="0" w:color="auto"/>
        <w:left w:val="none" w:sz="0" w:space="0" w:color="auto"/>
        <w:bottom w:val="none" w:sz="0" w:space="0" w:color="auto"/>
        <w:right w:val="none" w:sz="0" w:space="0" w:color="auto"/>
      </w:divBdr>
    </w:div>
    <w:div w:id="21274561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533</TotalTime>
  <Pages>4</Pages>
  <Words>1390</Words>
  <Characters>8062</Characters>
  <Application>Microsoft Office Word</Application>
  <DocSecurity>0</DocSecurity>
  <Lines>67</Lines>
  <Paragraphs>18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Justiitsministeerium</Company>
  <LinksUpToDate>false</LinksUpToDate>
  <CharactersWithSpaces>9434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 Haugas</dc:creator>
  <cp:keywords/>
  <dc:description/>
  <cp:lastModifiedBy>Mari Käbi</cp:lastModifiedBy>
  <cp:revision>23</cp:revision>
  <cp:lastPrinted>2023-11-02T10:03:00Z</cp:lastPrinted>
  <dcterms:created xsi:type="dcterms:W3CDTF">2024-03-13T06:29:00Z</dcterms:created>
  <dcterms:modified xsi:type="dcterms:W3CDTF">2024-03-19T06:34:00Z</dcterms:modified>
</cp:coreProperties>
</file>